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1B" w:rsidRDefault="000147F1">
      <w:pPr>
        <w:spacing w:line="24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PŘÍLOHA Č. 3 ZADÁVACÍ DOKUMENTACE</w:t>
      </w:r>
    </w:p>
    <w:p w:rsidR="00BB0B1B" w:rsidRDefault="000147F1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smlouvy o dílo</w:t>
      </w:r>
    </w:p>
    <w:p w:rsidR="00BB0B1B" w:rsidRDefault="000147F1">
      <w:pPr>
        <w:spacing w:after="60" w:line="24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DF9055D">
                <wp:simplePos x="0" y="0"/>
                <wp:positionH relativeFrom="column">
                  <wp:posOffset>-224155</wp:posOffset>
                </wp:positionH>
                <wp:positionV relativeFrom="paragraph">
                  <wp:posOffset>16510</wp:posOffset>
                </wp:positionV>
                <wp:extent cx="6060440" cy="3175"/>
                <wp:effectExtent l="0" t="0" r="19050" b="19050"/>
                <wp:wrapNone/>
                <wp:docPr id="1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9880" cy="144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FF66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FF9D5" id="Přímá spojnice 15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7.65pt,1.3pt" to="459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kx4AEAAAEEAAAOAAAAZHJzL2Uyb0RvYy54bWysU0uOEzEQ3SNxB8t70p1oJgqtdGYxo7BB&#10;EPE5gOO2EyPbZZVNOjkKSw7AKUbci7K7p2eA1SA2/lXVq3qvyuubs7PspDAa8C2fz2rOlJfQGX9o&#10;+edP21crzmISvhMWvGr5RUV+s3n5Yt2HRi3gCLZTyAjEx6YPLT+mFJqqivKonIgzCMqTUQM6keiK&#10;h6pD0RO6s9WirpdVD9gFBKlipNe7wcg3BV9rJdN7raNKzLacaktlxbLu81pt1qI5oAhHI8cyxD9U&#10;4YTxlHSCuhNJsK9o/oJyRiJE0GkmwVWgtZGqcCA28/oPNh+PIqjChcSJYZIp/j9Y+e60Q2Y66h1n&#10;Xjhq0e7nt/sf7v47iwG+eKqPza+zTn2IDbnf+h2Otxh2mEmfNbq8Ex12LtpeJm3VOTFJj8v6+vVq&#10;RS2QZJtfXRXpq8fYgDG9UeBYPrTcGp+Zi0ac3sZE+cj1wSU/W896wlks67q4RbCm2xprszHiYX9r&#10;kZ0EdX27XWanAeI3N2eSylQI2nraMsGBUjmli1VDqg9Kk0SFWYGXI/4wRzToROthmgoYBWRHTfU8&#10;M3YMydGqjO8z46egkh98muKd8YBFhifs8nEP3aW0tAhAc1YUGf9EHuSn9yLT48/d/AIAAP//AwBQ&#10;SwMEFAAGAAgAAAAhAA1E7zfZAAAABwEAAA8AAABkcnMvZG93bnJldi54bWxMjstOwzAURPdI/IN1&#10;kdi1jhtRtSE3FQSxh5YPcOJLYuFHiO02/XvMCpajGZ059WGxhp1pDto7BLEugJHrvdJuQPg4va52&#10;wEKUTknjHSFcKcChub2pZaX8xb3T+RgHliEuVBJhjHGqOA/9SFaGtZ/I5e7Tz1bGHOeBq1leMtwa&#10;vimKLbdSu/wwyonakfqvY7IIikQyWrc8pe775Zp28e25jYj3d8vTI7BIS/wbw69+VocmO3U+ORWY&#10;QViVD2WeImy2wHK/F3sBrEMoBfCm5v/9mx8AAAD//wMAUEsBAi0AFAAGAAgAAAAhALaDOJL+AAAA&#10;4QEAABMAAAAAAAAAAAAAAAAAAAAAAFtDb250ZW50X1R5cGVzXS54bWxQSwECLQAUAAYACAAAACEA&#10;OP0h/9YAAACUAQAACwAAAAAAAAAAAAAAAAAvAQAAX3JlbHMvLnJlbHNQSwECLQAUAAYACAAAACEA&#10;6rxJMeABAAABBAAADgAAAAAAAAAAAAAAAAAuAgAAZHJzL2Uyb0RvYy54bWxQSwECLQAUAAYACAAA&#10;ACEADUTvN9kAAAAHAQAADwAAAAAAAAAAAAAAAAA6BAAAZHJzL2Rvd25yZXYueG1sUEsFBgAAAAAE&#10;AAQA8wAAAEAFAAAAAA==&#10;" strokecolor="#f60" strokeweight=".35mm">
                <v:stroke joinstyle="miter"/>
              </v:line>
            </w:pict>
          </mc:Fallback>
        </mc:AlternateContent>
      </w:r>
    </w:p>
    <w:p w:rsidR="00BB0B1B" w:rsidRDefault="00BB0B1B"/>
    <w:p w:rsidR="00BB0B1B" w:rsidRDefault="00BB0B1B"/>
    <w:p w:rsidR="00BB0B1B" w:rsidRDefault="000147F1">
      <w:pPr>
        <w:pStyle w:val="Nadpis1"/>
        <w:spacing w:line="276" w:lineRule="auto"/>
        <w:ind w:left="2914" w:right="2787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 w:val="0"/>
          <w:bCs w:val="0"/>
          <w:sz w:val="22"/>
          <w:szCs w:val="22"/>
        </w:rPr>
        <w:t>SMLOUVA</w:t>
      </w:r>
      <w:r>
        <w:rPr>
          <w:rFonts w:ascii="Tahoma" w:hAnsi="Tahoma" w:cs="Tahoma"/>
          <w:b w:val="0"/>
          <w:bCs w:val="0"/>
          <w:spacing w:val="-14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>O</w:t>
      </w:r>
      <w:r>
        <w:rPr>
          <w:rFonts w:ascii="Tahoma" w:hAnsi="Tahoma" w:cs="Tahoma"/>
          <w:b w:val="0"/>
          <w:bCs w:val="0"/>
          <w:spacing w:val="-9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>DÍLO</w:t>
      </w:r>
    </w:p>
    <w:p w:rsidR="00BB0B1B" w:rsidRDefault="000147F1">
      <w:pPr>
        <w:spacing w:before="3"/>
        <w:ind w:left="1105" w:right="1106"/>
        <w:jc w:val="center"/>
        <w:rPr>
          <w:rFonts w:ascii="Tahoma" w:hAnsi="Tahoma" w:cs="Tahoma"/>
        </w:rPr>
      </w:pPr>
      <w:r>
        <w:rPr>
          <w:rFonts w:ascii="Tahoma" w:hAnsi="Tahoma" w:cs="Tahoma"/>
          <w:spacing w:val="-1"/>
        </w:rPr>
        <w:t>uzavřená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  <w:spacing w:val="-1"/>
        </w:rPr>
        <w:t>níže</w:t>
      </w:r>
      <w:r>
        <w:rPr>
          <w:rFonts w:ascii="Tahoma" w:hAnsi="Tahoma" w:cs="Tahoma"/>
          <w:spacing w:val="-5"/>
        </w:rPr>
        <w:t xml:space="preserve"> </w:t>
      </w:r>
      <w:r>
        <w:rPr>
          <w:rFonts w:ascii="Tahoma" w:hAnsi="Tahoma" w:cs="Tahoma"/>
        </w:rPr>
        <w:t>uvedeného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  <w:spacing w:val="-1"/>
        </w:rPr>
        <w:t>dne,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</w:rPr>
        <w:t>měsíce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</w:rPr>
        <w:t>roku,</w:t>
      </w:r>
    </w:p>
    <w:p w:rsidR="00BB0B1B" w:rsidRDefault="000147F1">
      <w:pPr>
        <w:ind w:left="890" w:right="893"/>
        <w:jc w:val="center"/>
        <w:rPr>
          <w:rFonts w:ascii="Tahoma" w:hAnsi="Tahoma" w:cs="Tahoma"/>
        </w:rPr>
      </w:pPr>
      <w:r>
        <w:rPr>
          <w:rFonts w:ascii="Tahoma" w:hAnsi="Tahoma" w:cs="Tahoma"/>
          <w:spacing w:val="-1"/>
        </w:rPr>
        <w:t>ve</w:t>
      </w:r>
      <w:r>
        <w:rPr>
          <w:rFonts w:ascii="Tahoma" w:hAnsi="Tahoma" w:cs="Tahoma"/>
          <w:spacing w:val="-7"/>
        </w:rPr>
        <w:t xml:space="preserve"> </w:t>
      </w:r>
      <w:r>
        <w:rPr>
          <w:rFonts w:ascii="Tahoma" w:hAnsi="Tahoma" w:cs="Tahoma"/>
        </w:rPr>
        <w:t>smyslu</w:t>
      </w:r>
      <w:r>
        <w:rPr>
          <w:rFonts w:ascii="Tahoma" w:hAnsi="Tahoma" w:cs="Tahoma"/>
          <w:spacing w:val="-4"/>
        </w:rPr>
        <w:t xml:space="preserve"> </w:t>
      </w:r>
      <w:r>
        <w:rPr>
          <w:rFonts w:ascii="Tahoma" w:hAnsi="Tahoma" w:cs="Tahoma"/>
          <w:spacing w:val="-1"/>
        </w:rPr>
        <w:t>ustanovení</w:t>
      </w:r>
      <w:r>
        <w:rPr>
          <w:rFonts w:ascii="Tahoma" w:hAnsi="Tahoma" w:cs="Tahoma"/>
          <w:spacing w:val="-2"/>
        </w:rPr>
        <w:t xml:space="preserve"> </w:t>
      </w:r>
      <w:r>
        <w:rPr>
          <w:rFonts w:ascii="Tahoma" w:hAnsi="Tahoma" w:cs="Tahoma"/>
        </w:rPr>
        <w:t>§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2586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spacing w:val="-4"/>
        </w:rPr>
        <w:t xml:space="preserve"> </w:t>
      </w:r>
      <w:r>
        <w:rPr>
          <w:rFonts w:ascii="Tahoma" w:hAnsi="Tahoma" w:cs="Tahoma"/>
          <w:spacing w:val="-1"/>
        </w:rPr>
        <w:t>násl.</w:t>
      </w:r>
      <w:r>
        <w:rPr>
          <w:rFonts w:ascii="Tahoma" w:hAnsi="Tahoma" w:cs="Tahoma"/>
          <w:spacing w:val="-2"/>
        </w:rPr>
        <w:t xml:space="preserve"> </w:t>
      </w:r>
      <w:r>
        <w:rPr>
          <w:rFonts w:ascii="Tahoma" w:hAnsi="Tahoma" w:cs="Tahoma"/>
        </w:rPr>
        <w:t>zákona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č.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89/2012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Sb.,</w:t>
      </w:r>
      <w:r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</w:rPr>
        <w:t>občanský</w:t>
      </w:r>
      <w:r>
        <w:rPr>
          <w:rFonts w:ascii="Tahoma" w:hAnsi="Tahoma" w:cs="Tahoma"/>
          <w:spacing w:val="-10"/>
        </w:rPr>
        <w:t xml:space="preserve"> </w:t>
      </w:r>
      <w:r>
        <w:rPr>
          <w:rFonts w:ascii="Tahoma" w:hAnsi="Tahoma" w:cs="Tahoma"/>
        </w:rPr>
        <w:t>zákoník (dále jen „</w:t>
      </w:r>
      <w:r>
        <w:rPr>
          <w:rFonts w:ascii="Tahoma" w:hAnsi="Tahoma" w:cs="Tahoma"/>
          <w:b/>
          <w:bCs/>
        </w:rPr>
        <w:t>OZ</w:t>
      </w:r>
      <w:r>
        <w:rPr>
          <w:rFonts w:ascii="Tahoma" w:hAnsi="Tahoma" w:cs="Tahoma"/>
        </w:rPr>
        <w:t>“)</w:t>
      </w:r>
    </w:p>
    <w:p w:rsidR="00BB0B1B" w:rsidRDefault="000147F1">
      <w:pPr>
        <w:spacing w:before="120"/>
        <w:ind w:left="890" w:right="89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(dále jen „</w:t>
      </w:r>
      <w:r>
        <w:rPr>
          <w:rFonts w:ascii="Tahoma" w:hAnsi="Tahoma" w:cs="Tahoma"/>
          <w:b/>
          <w:bCs/>
        </w:rPr>
        <w:t>smlouva</w:t>
      </w:r>
      <w:r>
        <w:rPr>
          <w:rFonts w:ascii="Tahoma" w:hAnsi="Tahoma" w:cs="Tahoma"/>
        </w:rPr>
        <w:t>“)</w:t>
      </w:r>
    </w:p>
    <w:p w:rsidR="00BB0B1B" w:rsidRDefault="00BB0B1B">
      <w:pPr>
        <w:spacing w:before="8"/>
        <w:rPr>
          <w:rFonts w:ascii="Tahoma" w:hAnsi="Tahoma" w:cs="Tahoma"/>
        </w:rPr>
      </w:pPr>
    </w:p>
    <w:p w:rsidR="00BB0B1B" w:rsidRDefault="000147F1">
      <w:pPr>
        <w:pStyle w:val="Nadpis1"/>
        <w:spacing w:line="276" w:lineRule="auto"/>
        <w:ind w:left="142" w:right="-46" w:hanging="2"/>
        <w:jc w:val="center"/>
        <w:rPr>
          <w:rFonts w:ascii="Tahoma" w:hAnsi="Tahoma" w:cs="Tahoma"/>
          <w:b w:val="0"/>
          <w:bCs w:val="0"/>
          <w:spacing w:val="19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I.</w:t>
      </w:r>
      <w:r>
        <w:rPr>
          <w:rFonts w:ascii="Tahoma" w:hAnsi="Tahoma" w:cs="Tahoma"/>
          <w:b w:val="0"/>
          <w:bCs w:val="0"/>
          <w:spacing w:val="19"/>
          <w:sz w:val="20"/>
          <w:szCs w:val="20"/>
        </w:rPr>
        <w:t xml:space="preserve"> </w:t>
      </w:r>
    </w:p>
    <w:p w:rsidR="00BB0B1B" w:rsidRDefault="000147F1">
      <w:pPr>
        <w:pStyle w:val="Nadpis1"/>
        <w:spacing w:line="276" w:lineRule="auto"/>
        <w:ind w:left="142" w:right="-46" w:hanging="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Smluvní</w:t>
      </w:r>
      <w:r>
        <w:rPr>
          <w:rFonts w:ascii="Tahoma" w:hAnsi="Tahoma" w:cs="Tahoma"/>
          <w:bCs w:val="0"/>
          <w:spacing w:val="-15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strany</w:t>
      </w:r>
    </w:p>
    <w:p w:rsidR="00BB0B1B" w:rsidRDefault="00BB0B1B">
      <w:pPr>
        <w:tabs>
          <w:tab w:val="left" w:pos="2669"/>
        </w:tabs>
        <w:ind w:left="118" w:right="2168"/>
        <w:rPr>
          <w:rFonts w:ascii="Tahoma" w:hAnsi="Tahoma" w:cs="Tahoma"/>
          <w:sz w:val="20"/>
          <w:szCs w:val="20"/>
        </w:rPr>
      </w:pP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Statutární město Teplice</w:t>
      </w: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  <w:t>Náměstí Svobody 2, 415 95 Teplice</w:t>
      </w: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00266621</w:t>
      </w: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  <w:t>CZ 00266621</w:t>
      </w:r>
    </w:p>
    <w:p w:rsidR="00BB0B1B" w:rsidRDefault="000147F1">
      <w:pPr>
        <w:tabs>
          <w:tab w:val="left" w:pos="2669"/>
        </w:tabs>
        <w:ind w:left="2668" w:right="2168" w:hanging="255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zastoupené: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PhDr. Radka Růžičková Ph.D. - vedoucí odboru kultury a sportu Magistrátu města Teplice</w:t>
      </w: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color w:val="000000"/>
          <w:spacing w:val="3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bankovní</w:t>
      </w:r>
      <w:r>
        <w:rPr>
          <w:rFonts w:ascii="Tahoma" w:hAnsi="Tahoma" w:cs="Tahoma"/>
          <w:spacing w:val="-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spojení:</w:t>
      </w:r>
      <w:r>
        <w:rPr>
          <w:rFonts w:ascii="Tahoma" w:hAnsi="Tahoma" w:cs="Tahoma"/>
          <w:sz w:val="20"/>
          <w:szCs w:val="20"/>
        </w:rPr>
        <w:tab/>
      </w:r>
      <w:r>
        <w:t xml:space="preserve">KB Teplice, č. ú. </w:t>
      </w:r>
      <w:r>
        <w:t>226501/0100</w:t>
      </w:r>
      <w:r>
        <w:rPr>
          <w:rFonts w:ascii="Tahoma" w:hAnsi="Tahoma" w:cs="Tahoma"/>
          <w:color w:val="000000"/>
          <w:spacing w:val="30"/>
          <w:sz w:val="20"/>
          <w:szCs w:val="20"/>
        </w:rPr>
        <w:t xml:space="preserve"> </w:t>
      </w:r>
    </w:p>
    <w:p w:rsidR="00BB0B1B" w:rsidRDefault="000147F1">
      <w:pPr>
        <w:tabs>
          <w:tab w:val="left" w:pos="2669"/>
        </w:tabs>
        <w:ind w:left="118" w:right="216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pacing w:val="-1"/>
          <w:sz w:val="20"/>
          <w:szCs w:val="20"/>
        </w:rPr>
        <w:t>(dále</w:t>
      </w:r>
      <w:r>
        <w:rPr>
          <w:rFonts w:ascii="Tahoma" w:hAnsi="Tahoma" w:cs="Tahoma"/>
          <w:color w:val="000000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jen</w:t>
      </w:r>
      <w:r>
        <w:rPr>
          <w:rFonts w:ascii="Tahoma" w:hAnsi="Tahoma" w:cs="Tahoma"/>
          <w:color w:val="000000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„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objednatel</w:t>
      </w:r>
      <w:r>
        <w:rPr>
          <w:rFonts w:ascii="Tahoma" w:hAnsi="Tahoma" w:cs="Tahoma"/>
          <w:color w:val="000000"/>
          <w:sz w:val="20"/>
          <w:szCs w:val="20"/>
        </w:rPr>
        <w:t>“)</w:t>
      </w:r>
    </w:p>
    <w:p w:rsidR="00BB0B1B" w:rsidRDefault="00BB0B1B">
      <w:pPr>
        <w:spacing w:before="13"/>
        <w:ind w:left="118" w:right="7654"/>
        <w:rPr>
          <w:rFonts w:ascii="Tahoma" w:hAnsi="Tahoma" w:cs="Tahoma"/>
          <w:sz w:val="20"/>
          <w:szCs w:val="20"/>
        </w:rPr>
      </w:pPr>
    </w:p>
    <w:p w:rsidR="00BB0B1B" w:rsidRDefault="000147F1">
      <w:pPr>
        <w:spacing w:before="13"/>
        <w:ind w:left="118" w:right="76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Název:</w:t>
      </w:r>
    </w:p>
    <w:p w:rsidR="00BB0B1B" w:rsidRDefault="000147F1">
      <w:pPr>
        <w:spacing w:before="3"/>
        <w:ind w:left="118" w:right="781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sídlo/adresa: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IČ:</w:t>
      </w:r>
    </w:p>
    <w:p w:rsidR="00BB0B1B" w:rsidRDefault="000147F1">
      <w:pPr>
        <w:ind w:left="11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</w:p>
    <w:p w:rsidR="00BB0B1B" w:rsidRDefault="000147F1">
      <w:pPr>
        <w:ind w:left="118" w:right="733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zastoupený: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bankovní</w:t>
      </w:r>
      <w:r>
        <w:rPr>
          <w:rFonts w:ascii="Tahoma" w:hAnsi="Tahoma" w:cs="Tahoma"/>
          <w:spacing w:val="-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spojení:</w:t>
      </w:r>
    </w:p>
    <w:p w:rsidR="00BB0B1B" w:rsidRDefault="000147F1">
      <w:pPr>
        <w:ind w:left="11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(dále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jen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</w:rPr>
        <w:t>zhotovitel</w:t>
      </w:r>
      <w:r>
        <w:rPr>
          <w:rFonts w:ascii="Tahoma" w:hAnsi="Tahoma" w:cs="Tahoma"/>
          <w:sz w:val="20"/>
          <w:szCs w:val="20"/>
        </w:rPr>
        <w:t>“)</w:t>
      </w:r>
    </w:p>
    <w:p w:rsidR="00BB0B1B" w:rsidRDefault="00BB0B1B">
      <w:pPr>
        <w:spacing w:before="11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tabs>
          <w:tab w:val="left" w:pos="9214"/>
        </w:tabs>
        <w:spacing w:line="276" w:lineRule="auto"/>
        <w:ind w:right="96" w:hanging="6"/>
        <w:jc w:val="center"/>
        <w:rPr>
          <w:rFonts w:ascii="Tahoma" w:hAnsi="Tahoma" w:cs="Tahoma"/>
          <w:b w:val="0"/>
          <w:bCs w:val="0"/>
          <w:spacing w:val="19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lastRenderedPageBreak/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II.</w:t>
      </w:r>
      <w:r>
        <w:rPr>
          <w:rFonts w:ascii="Tahoma" w:hAnsi="Tahoma" w:cs="Tahoma"/>
          <w:b w:val="0"/>
          <w:bCs w:val="0"/>
          <w:spacing w:val="19"/>
          <w:sz w:val="20"/>
          <w:szCs w:val="20"/>
        </w:rPr>
        <w:t xml:space="preserve"> </w:t>
      </w:r>
    </w:p>
    <w:p w:rsidR="00BB0B1B" w:rsidRDefault="000147F1">
      <w:pPr>
        <w:pStyle w:val="Nadpis1"/>
        <w:tabs>
          <w:tab w:val="left" w:pos="9214"/>
        </w:tabs>
        <w:spacing w:before="0" w:after="120" w:line="276" w:lineRule="auto"/>
        <w:ind w:right="96" w:hanging="5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Předmět</w:t>
      </w:r>
      <w:r>
        <w:rPr>
          <w:rFonts w:ascii="Tahoma" w:hAnsi="Tahoma" w:cs="Tahoma"/>
          <w:bCs w:val="0"/>
          <w:spacing w:val="-18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smlouvy</w:t>
      </w:r>
    </w:p>
    <w:p w:rsidR="00BB0B1B" w:rsidRDefault="000147F1">
      <w:pPr>
        <w:tabs>
          <w:tab w:val="left" w:pos="539"/>
        </w:tabs>
        <w:spacing w:after="120"/>
        <w:ind w:left="538" w:hanging="420"/>
        <w:jc w:val="both"/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Předmětem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kompletní projektové dokumentace včetně technického projednání tak, </w:t>
      </w:r>
      <w:r>
        <w:rPr>
          <w:rFonts w:ascii="Tahoma" w:hAnsi="Tahoma" w:cs="Tahoma"/>
          <w:sz w:val="20"/>
          <w:szCs w:val="20"/>
        </w:rPr>
        <w:t>aby byla zajištěna realizovatelnost stavby. Nedílnou součástí prací je výkon autorského dozoru při realizaci stavby</w:t>
      </w:r>
      <w:r>
        <w:rPr>
          <w:rFonts w:ascii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(dále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také jako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</w:rPr>
        <w:t>dílo</w:t>
      </w:r>
      <w:r>
        <w:rPr>
          <w:rFonts w:ascii="Tahoma" w:hAnsi="Tahoma" w:cs="Tahoma"/>
          <w:sz w:val="20"/>
          <w:szCs w:val="20"/>
        </w:rPr>
        <w:t xml:space="preserve">“). Stavbou se rozumí  stavební dílo označené jako </w:t>
      </w:r>
      <w:r>
        <w:rPr>
          <w:rFonts w:ascii="Tahoma" w:hAnsi="Tahoma" w:cs="Tahoma"/>
          <w:i/>
          <w:iCs/>
          <w:spacing w:val="17"/>
          <w:sz w:val="20"/>
          <w:szCs w:val="20"/>
        </w:rPr>
        <w:t xml:space="preserve">– </w:t>
      </w:r>
      <w:r>
        <w:rPr>
          <w:rFonts w:ascii="Tahoma" w:hAnsi="Tahoma" w:cs="Tahoma"/>
          <w:iCs/>
          <w:spacing w:val="17"/>
          <w:sz w:val="20"/>
          <w:szCs w:val="20"/>
        </w:rPr>
        <w:t>TEPLICKÁ KASKÁDA – venkovní koupaliště, Nová Ves, Teplice</w:t>
      </w:r>
      <w:ins w:id="0" w:author="Marešová Šárka" w:date="2020-09-08T08:35:00Z">
        <w:r>
          <w:rPr>
            <w:rFonts w:ascii="Tahoma" w:hAnsi="Tahoma" w:cs="Tahoma"/>
            <w:iCs/>
            <w:spacing w:val="17"/>
            <w:sz w:val="20"/>
            <w:szCs w:val="20"/>
          </w:rPr>
          <w:t>.</w:t>
        </w:r>
      </w:ins>
      <w:del w:id="1" w:author="Marešová Šárka" w:date="2020-09-08T08:35:00Z">
        <w:r>
          <w:rPr>
            <w:rFonts w:ascii="Tahoma" w:hAnsi="Tahoma" w:cs="Tahoma"/>
            <w:i/>
            <w:iCs/>
            <w:spacing w:val="17"/>
            <w:sz w:val="20"/>
            <w:szCs w:val="20"/>
          </w:rPr>
          <w:delText>“</w:delText>
        </w:r>
      </w:del>
      <w:r>
        <w:rPr>
          <w:rFonts w:ascii="Tahoma" w:hAnsi="Tahoma" w:cs="Tahoma"/>
          <w:i/>
          <w:iCs/>
          <w:spacing w:val="17"/>
          <w:sz w:val="20"/>
          <w:szCs w:val="20"/>
        </w:rPr>
        <w:t xml:space="preserve"> </w:t>
      </w:r>
    </w:p>
    <w:p w:rsidR="00BB0B1B" w:rsidRDefault="000147F1">
      <w:pPr>
        <w:tabs>
          <w:tab w:val="left" w:pos="539"/>
        </w:tabs>
        <w:spacing w:after="120"/>
        <w:ind w:left="538" w:right="114" w:hanging="420"/>
        <w:jc w:val="both"/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touto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smlouvou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podmínek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dále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uvedených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zavazuje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provést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1"/>
          <w:sz w:val="20"/>
          <w:szCs w:val="20"/>
        </w:rPr>
        <w:t xml:space="preserve"> vlastní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náklad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8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odpovědnost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dílo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způsobem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rozsahu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stanoveném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touto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smlouvou a to s odbornou péčí a v souladu s legislativou platnou v době plnění.</w:t>
      </w:r>
    </w:p>
    <w:p w:rsidR="00BB0B1B" w:rsidRDefault="000147F1">
      <w:pPr>
        <w:tabs>
          <w:tab w:val="left" w:pos="539"/>
        </w:tabs>
        <w:spacing w:after="120"/>
        <w:ind w:left="538" w:right="115" w:hanging="4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  <w:t>Součástí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předmětu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rovněž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další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činnosti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výstupy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nezbytné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ke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díla dle této smlouvy</w:t>
      </w:r>
      <w:r>
        <w:rPr>
          <w:rFonts w:ascii="Tahoma" w:hAnsi="Tahoma" w:cs="Tahoma"/>
          <w:sz w:val="20"/>
          <w:szCs w:val="20"/>
        </w:rPr>
        <w:t xml:space="preserve"> a dále činnosti, jejichž potřeba vyplývá z platných právních předpisů, zejména zákona č. 183/2006 Sb., o územním plánování a stavebním řádu (stavební zákon),</w:t>
      </w:r>
      <w:r>
        <w:rPr>
          <w:rFonts w:ascii="Tahoma" w:hAnsi="Tahoma" w:cs="Tahoma"/>
          <w:sz w:val="20"/>
          <w:szCs w:val="20"/>
        </w:rPr>
        <w:t xml:space="preserve"> ve znění pozdějších předpisů, vyhláškou č. 146/2008 Sb., o rozsahu a obsahu projektové dokumentace dopravních staveb ve znění pozdějších předpisů a vyhlášky č. 499/2006 Sb., o dokumentaci staveb ve znění pozdějších předpisů, vše v platném znění a dalšími </w:t>
      </w:r>
      <w:r>
        <w:rPr>
          <w:rFonts w:ascii="Tahoma" w:hAnsi="Tahoma" w:cs="Tahoma"/>
          <w:sz w:val="20"/>
          <w:szCs w:val="20"/>
        </w:rPr>
        <w:t>právními předpisy a technickými normami, které se na řešenou problematiku vztahují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(dále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jen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</w:rPr>
        <w:t>předpisy</w:t>
      </w:r>
      <w:r>
        <w:rPr>
          <w:rFonts w:ascii="Tahoma" w:hAnsi="Tahoma" w:cs="Tahoma"/>
          <w:sz w:val="20"/>
          <w:szCs w:val="20"/>
        </w:rPr>
        <w:t>“).</w:t>
      </w:r>
    </w:p>
    <w:p w:rsidR="00BB0B1B" w:rsidRDefault="000147F1">
      <w:pPr>
        <w:tabs>
          <w:tab w:val="left" w:pos="539"/>
        </w:tabs>
        <w:spacing w:after="120"/>
        <w:ind w:left="538" w:right="119" w:hanging="4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  <w:t>Součástí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předmětu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práce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smlouvě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výslovně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nespecifikované,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6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však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 řádnému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provedení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nezbytné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kterých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vzhledem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ke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své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kvalifikaci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7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zkušenostem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měl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nebo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mohl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vědět.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Provedení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těchto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prací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však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>
        <w:rPr>
          <w:rFonts w:ascii="Tahoma" w:hAnsi="Tahoma" w:cs="Tahoma"/>
          <w:spacing w:val="-1"/>
          <w:sz w:val="20"/>
          <w:szCs w:val="20"/>
        </w:rPr>
        <w:t>žádném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případě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nezvyšuje</w:t>
      </w:r>
      <w:r>
        <w:rPr>
          <w:rFonts w:ascii="Tahoma" w:hAnsi="Tahoma" w:cs="Tahoma"/>
          <w:spacing w:val="7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touto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smlouvou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sjednanou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cenu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</w:p>
    <w:p w:rsidR="00BB0B1B" w:rsidRDefault="000147F1">
      <w:pPr>
        <w:tabs>
          <w:tab w:val="left" w:pos="539"/>
        </w:tabs>
        <w:spacing w:after="120"/>
        <w:ind w:left="538" w:right="116" w:hanging="4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touto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smlouvou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zavazuje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řádně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náležité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kvalitě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provedené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ukončené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sjednaném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termínu </w:t>
      </w:r>
      <w:r>
        <w:rPr>
          <w:rFonts w:ascii="Tahoma" w:hAnsi="Tahoma" w:cs="Tahoma"/>
          <w:spacing w:val="-1"/>
          <w:sz w:val="20"/>
          <w:szCs w:val="20"/>
        </w:rPr>
        <w:t>dokončení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převzít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zaplatit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zhotoviteli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provedené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dílo,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to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výši</w:t>
      </w:r>
      <w:r>
        <w:rPr>
          <w:rFonts w:ascii="Tahoma" w:hAnsi="Tahoma" w:cs="Tahoma"/>
          <w:spacing w:val="7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podmínek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stanovených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touto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smlouvou.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 w:hanging="23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III. </w:t>
      </w:r>
    </w:p>
    <w:p w:rsidR="00BB0B1B" w:rsidRDefault="000147F1">
      <w:pPr>
        <w:pStyle w:val="Nadpis1"/>
        <w:spacing w:before="0" w:after="120" w:line="276" w:lineRule="auto"/>
        <w:ind w:left="142" w:right="96" w:hanging="2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pacing w:val="-1"/>
          <w:sz w:val="20"/>
          <w:szCs w:val="20"/>
        </w:rPr>
        <w:t>Obsah</w:t>
      </w:r>
      <w:r>
        <w:rPr>
          <w:rFonts w:ascii="Tahoma" w:hAnsi="Tahoma" w:cs="Tahoma"/>
          <w:bCs w:val="0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a</w:t>
      </w:r>
      <w:r>
        <w:rPr>
          <w:rFonts w:ascii="Tahoma" w:hAnsi="Tahoma" w:cs="Tahoma"/>
          <w:bCs w:val="0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rozsah</w:t>
      </w:r>
      <w:r>
        <w:rPr>
          <w:rFonts w:ascii="Tahoma" w:hAnsi="Tahoma" w:cs="Tahoma"/>
          <w:bCs w:val="0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díla</w:t>
      </w:r>
    </w:p>
    <w:p w:rsidR="00BB0B1B" w:rsidRDefault="000147F1">
      <w:pPr>
        <w:keepNext/>
        <w:tabs>
          <w:tab w:val="left" w:pos="544"/>
        </w:tabs>
        <w:spacing w:after="120"/>
        <w:ind w:left="543" w:right="11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Obsah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rozsah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odpovídat</w:t>
      </w:r>
      <w:r>
        <w:rPr>
          <w:rFonts w:ascii="Tahoma" w:hAnsi="Tahoma" w:cs="Tahoma"/>
          <w:spacing w:val="-6"/>
          <w:sz w:val="20"/>
          <w:szCs w:val="20"/>
        </w:rPr>
        <w:t xml:space="preserve"> podkladové dokumentaci pro zadání projektu stavby zpracované společností MISE s.r.o., IČ: 445 66 964</w:t>
      </w:r>
      <w:r>
        <w:rPr>
          <w:rFonts w:ascii="Tahoma" w:hAnsi="Tahoma" w:cs="Tahoma"/>
          <w:sz w:val="20"/>
          <w:szCs w:val="20"/>
        </w:rPr>
        <w:t xml:space="preserve"> (dále jen „</w:t>
      </w:r>
      <w:r>
        <w:rPr>
          <w:rFonts w:ascii="Tahoma" w:hAnsi="Tahoma" w:cs="Tahoma"/>
          <w:b/>
          <w:bCs/>
          <w:sz w:val="20"/>
          <w:szCs w:val="20"/>
        </w:rPr>
        <w:t>Návrh zadání</w:t>
      </w:r>
      <w:r>
        <w:rPr>
          <w:rFonts w:ascii="Tahoma" w:hAnsi="Tahoma" w:cs="Tahoma"/>
          <w:sz w:val="20"/>
          <w:szCs w:val="20"/>
        </w:rPr>
        <w:t xml:space="preserve">“). 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  <w:t>Dílo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následujících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samostatných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fázích: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Etapa A: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Veškeré vstupní podklady, průzkumy, posouzení a zaměření</w:t>
      </w:r>
      <w:r>
        <w:rPr>
          <w:rFonts w:ascii="Tahoma" w:hAnsi="Tahoma" w:cs="Tahoma"/>
          <w:sz w:val="20"/>
          <w:szCs w:val="20"/>
        </w:rPr>
        <w:t xml:space="preserve"> - Provedení veškerých vstupních podkladů, průzkumů, bilancí, posudků, posouzení a zaměření nutných pro zpracování požadovaných stupňů projektové dokumentace a schvalovací a povolovací řízení.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Etapa B: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Projektová dokumentace pro společné územní a stavební </w:t>
      </w:r>
      <w:r>
        <w:rPr>
          <w:rFonts w:ascii="Tahoma" w:hAnsi="Tahoma" w:cs="Tahoma"/>
          <w:sz w:val="20"/>
          <w:szCs w:val="20"/>
        </w:rPr>
        <w:t>řízení ( DUR/DSP) dle zákona č. 183/2006 Sb., (stavební zákon) a jeho prováděcích předpisů, především vyhlášky č. 146/2008 Sb., o rozsahu a obsahu projektové dokumentace dopravních staveb ve znění pozdějších předpisů a vyhlášky č. 499/2006 Sb., o dokumenta</w:t>
      </w:r>
      <w:r>
        <w:rPr>
          <w:rFonts w:ascii="Tahoma" w:hAnsi="Tahoma" w:cs="Tahoma"/>
          <w:sz w:val="20"/>
          <w:szCs w:val="20"/>
        </w:rPr>
        <w:t>ci staveb ve znění pozdějších předpisů.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Etapa C: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Inženýrská činnost pro vydání společného územního rozhodnutí a stavebního povolení. - Projednání projektové dokumentace s orgány státní správy a účastníky řízení včetně podání žádosti na stavební úřad. Správ</w:t>
      </w:r>
      <w:r>
        <w:rPr>
          <w:rFonts w:ascii="Tahoma" w:hAnsi="Tahoma" w:cs="Tahoma"/>
          <w:sz w:val="20"/>
          <w:szCs w:val="20"/>
        </w:rPr>
        <w:t>ní poplatek za vydání společného povolení bude hradit zhotovitel.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D: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Projektová dokumentace pro provedení stavby (DPS), vypracování rozpočtu, soupisu stavebních prací, dodávek a služeb včetně výkazu výměr – Zpracování </w:t>
      </w:r>
      <w:r>
        <w:rPr>
          <w:rFonts w:ascii="Tahoma" w:hAnsi="Tahoma" w:cs="Tahoma"/>
          <w:sz w:val="20"/>
          <w:szCs w:val="20"/>
        </w:rPr>
        <w:lastRenderedPageBreak/>
        <w:t>projektové dokumentace pro prov</w:t>
      </w:r>
      <w:r>
        <w:rPr>
          <w:rFonts w:ascii="Tahoma" w:hAnsi="Tahoma" w:cs="Tahoma"/>
          <w:sz w:val="20"/>
          <w:szCs w:val="20"/>
        </w:rPr>
        <w:t>edení stavby dle zákona č. 183/2006 Sb., (stavební zákon) a jeho prováděcích předpisů, především vyhlášky č. 146/2008 Sb., o rozsahu a obsahu projektové dokumentace dopravních staveb ve znění pozdějších předpisů a vyhlášky č. 499/2006 Sb., o dokumentaci st</w:t>
      </w:r>
      <w:r>
        <w:rPr>
          <w:rFonts w:ascii="Tahoma" w:hAnsi="Tahoma" w:cs="Tahoma"/>
          <w:sz w:val="20"/>
          <w:szCs w:val="20"/>
        </w:rPr>
        <w:t>aveb ve znění pozdějších předpisů.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E: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Plán BOZP - zhotovitel nechá zpracovat odborně způsobilou osobou (Koordinátor BOZP pro přípravu) dle zákona 309/2006 Sb., o zajištění dalších podmínek bezpečnosti a ochrany zdraví při práci a nařízení vlády č. 5</w:t>
      </w:r>
      <w:r>
        <w:rPr>
          <w:rFonts w:ascii="Tahoma" w:hAnsi="Tahoma" w:cs="Tahoma"/>
          <w:sz w:val="20"/>
          <w:szCs w:val="20"/>
        </w:rPr>
        <w:t>91/2006 o bližších minimálních požadavcích na bezpečnost a ochranu zdraví při práci na staveništích plán BOZP.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F: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Činnost v rámci zadávacího řízení  - vypracování odpovědí na dotazy uchazečů k projektové dokumentaci nejpozději do 48 hodin po odeslán</w:t>
      </w:r>
      <w:r>
        <w:rPr>
          <w:rFonts w:ascii="Tahoma" w:hAnsi="Tahoma" w:cs="Tahoma"/>
          <w:sz w:val="20"/>
          <w:szCs w:val="20"/>
        </w:rPr>
        <w:t>í objednatelem zhotoviteli PD.</w:t>
      </w:r>
    </w:p>
    <w:p w:rsidR="00BB0B1B" w:rsidRDefault="000147F1">
      <w:pPr>
        <w:spacing w:after="120"/>
        <w:ind w:left="1985" w:hanging="141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G: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Autorský dozor (AD) vykonávaný po dobu realizace díla - Součástí předmětu plnění veřejné zakázky je i výkon AD v případě realizace stavby. Výkon funkce je předpokládán v rozsahu 300 hodin.</w:t>
      </w:r>
    </w:p>
    <w:p w:rsidR="00BB0B1B" w:rsidRDefault="00BB0B1B">
      <w:pPr>
        <w:pStyle w:val="Nadpis1"/>
        <w:spacing w:before="0" w:after="120" w:line="276" w:lineRule="auto"/>
        <w:ind w:left="0" w:right="890" w:firstLine="0"/>
        <w:rPr>
          <w:rFonts w:ascii="Tahoma" w:hAnsi="Tahoma" w:cs="Tahoma"/>
          <w:b w:val="0"/>
          <w:bCs w:val="0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890" w:right="89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IV.</w:t>
      </w:r>
    </w:p>
    <w:p w:rsidR="00BB0B1B" w:rsidRDefault="000147F1">
      <w:pPr>
        <w:spacing w:after="120"/>
        <w:ind w:left="890" w:right="891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Podklady</w:t>
      </w:r>
      <w:r>
        <w:rPr>
          <w:rFonts w:ascii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pro</w:t>
      </w:r>
      <w:r>
        <w:rPr>
          <w:rFonts w:ascii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zpracování</w:t>
      </w:r>
      <w:r>
        <w:rPr>
          <w:rFonts w:ascii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díla</w:t>
      </w:r>
    </w:p>
    <w:p w:rsidR="00BB0B1B" w:rsidRDefault="000147F1">
      <w:pPr>
        <w:tabs>
          <w:tab w:val="left" w:pos="544"/>
        </w:tabs>
        <w:spacing w:after="120"/>
        <w:ind w:left="543" w:right="116" w:hanging="425"/>
        <w:jc w:val="both"/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poskytne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 w:rsidR="00BD5E90">
        <w:rPr>
          <w:rFonts w:ascii="Tahoma" w:hAnsi="Tahoma" w:cs="Tahoma"/>
          <w:spacing w:val="-1"/>
          <w:sz w:val="20"/>
          <w:szCs w:val="20"/>
        </w:rPr>
        <w:t>zhotoviteli potřebnou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součinnost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smyslu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 xml:space="preserve">zajištění </w:t>
      </w:r>
      <w:r>
        <w:rPr>
          <w:rFonts w:ascii="Tahoma" w:hAnsi="Tahoma" w:cs="Tahoma"/>
          <w:sz w:val="20"/>
          <w:szCs w:val="20"/>
        </w:rPr>
        <w:t>potřebných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podkladů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případě,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že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některé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podklady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nebude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schopen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prokazatelně</w:t>
      </w:r>
      <w:r>
        <w:rPr>
          <w:rFonts w:ascii="Tahoma" w:hAnsi="Tahoma" w:cs="Tahoma"/>
          <w:spacing w:val="6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obstarat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sám,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zajistí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písemné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výzvy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uvedeným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odůvodněním.</w:t>
      </w:r>
    </w:p>
    <w:p w:rsidR="00BB0B1B" w:rsidRDefault="000147F1">
      <w:pPr>
        <w:keepNext/>
        <w:spacing w:after="120"/>
        <w:ind w:left="5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Základními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podklady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jsou:</w:t>
      </w:r>
    </w:p>
    <w:p w:rsidR="00BB0B1B" w:rsidRDefault="000147F1">
      <w:pPr>
        <w:keepNext/>
        <w:spacing w:after="120"/>
        <w:ind w:left="836" w:hanging="3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Podkladová dokumentace vypracované architektonickým ateliérem MISE s.r.o.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890" w:right="890"/>
        <w:jc w:val="center"/>
        <w:rPr>
          <w:rFonts w:ascii="Tahoma" w:hAnsi="Tahoma" w:cs="Tahoma"/>
          <w:b w:val="0"/>
          <w:bCs w:val="0"/>
          <w:spacing w:val="21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V.</w:t>
      </w:r>
      <w:r>
        <w:rPr>
          <w:rFonts w:ascii="Tahoma" w:hAnsi="Tahoma" w:cs="Tahoma"/>
          <w:b w:val="0"/>
          <w:bCs w:val="0"/>
          <w:spacing w:val="21"/>
          <w:sz w:val="20"/>
          <w:szCs w:val="20"/>
        </w:rPr>
        <w:t xml:space="preserve"> </w:t>
      </w:r>
    </w:p>
    <w:p w:rsidR="00BB0B1B" w:rsidRDefault="000147F1">
      <w:pPr>
        <w:spacing w:after="120"/>
        <w:ind w:left="1105" w:right="110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Způsob</w:t>
      </w:r>
      <w:r>
        <w:rPr>
          <w:rFonts w:ascii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zpracování</w:t>
      </w:r>
      <w:r>
        <w:rPr>
          <w:rFonts w:ascii="Tahoma" w:hAnsi="Tahoma" w:cs="Tahoma"/>
          <w:b/>
          <w:bCs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díla</w:t>
      </w:r>
    </w:p>
    <w:p w:rsidR="00BB0B1B" w:rsidRDefault="000147F1">
      <w:pPr>
        <w:tabs>
          <w:tab w:val="left" w:pos="544"/>
        </w:tabs>
        <w:spacing w:after="120"/>
        <w:ind w:left="567" w:hanging="567"/>
        <w:jc w:val="both"/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souladu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 obecně </w:t>
      </w:r>
      <w:r>
        <w:rPr>
          <w:rFonts w:ascii="Tahoma" w:hAnsi="Tahoma" w:cs="Tahoma"/>
          <w:sz w:val="20"/>
          <w:szCs w:val="20"/>
        </w:rPr>
        <w:t>závaznými předpisy, zadávacími podmínkami a požadavky objednatele.</w:t>
      </w:r>
    </w:p>
    <w:p w:rsidR="00BB0B1B" w:rsidRDefault="000147F1">
      <w:pPr>
        <w:tabs>
          <w:tab w:val="left" w:pos="544"/>
        </w:tabs>
        <w:spacing w:after="120"/>
        <w:ind w:left="567" w:right="11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Projektová dokumentace bude vypracována ve dvou stupních, a to následovně:</w:t>
      </w:r>
    </w:p>
    <w:p w:rsidR="00BB0B1B" w:rsidRDefault="000147F1">
      <w:pPr>
        <w:spacing w:after="120"/>
        <w:ind w:left="993" w:right="117" w:hanging="43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2.1.</w:t>
      </w:r>
      <w:r>
        <w:rPr>
          <w:rFonts w:ascii="Tahoma" w:hAnsi="Tahoma" w:cs="Tahoma"/>
          <w:sz w:val="20"/>
          <w:szCs w:val="20"/>
        </w:rPr>
        <w:tab/>
        <w:t xml:space="preserve">Finální DUR/DSP (po zapracování připomínek z projednání se zástupci inženýrských sítí, dotčených orgánů a </w:t>
      </w:r>
      <w:r>
        <w:rPr>
          <w:rFonts w:ascii="Tahoma" w:hAnsi="Tahoma" w:cs="Tahoma"/>
          <w:sz w:val="20"/>
          <w:szCs w:val="20"/>
        </w:rPr>
        <w:t>zúčastněných stran) bude objednateli předána v listinné podobě v počtu 4-ti pare a v elektronické podobě. Elektronická podoba bude objednateli předána na CD.</w:t>
      </w:r>
    </w:p>
    <w:p w:rsidR="00BB0B1B" w:rsidRDefault="000147F1">
      <w:pPr>
        <w:spacing w:after="120"/>
        <w:ind w:left="993" w:right="117" w:hanging="43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2.2.</w:t>
      </w:r>
      <w:r>
        <w:rPr>
          <w:rFonts w:ascii="Tahoma" w:hAnsi="Tahoma" w:cs="Tahoma"/>
          <w:sz w:val="20"/>
          <w:szCs w:val="20"/>
        </w:rPr>
        <w:tab/>
        <w:t>Dokumentace pro provedení stavby bude předána v listinné podobě v počtu 6-ti pare a v elektro</w:t>
      </w:r>
      <w:r>
        <w:rPr>
          <w:rFonts w:ascii="Tahoma" w:hAnsi="Tahoma" w:cs="Tahoma"/>
          <w:sz w:val="20"/>
          <w:szCs w:val="20"/>
        </w:rPr>
        <w:t xml:space="preserve">nické podobě, rozpočet v listinné podobě orazítkovaný a podepsaný oprávněnou osobou v počtu 1x a soupis prací bez cen v listinné podobě v počtu 1x a v elektronické podobě. Elektronická podoba bude objednateli předána na datovém nosiči (CD nebo flashdisk). </w:t>
      </w:r>
      <w:r>
        <w:rPr>
          <w:rFonts w:ascii="Tahoma" w:hAnsi="Tahoma" w:cs="Tahoma"/>
          <w:sz w:val="20"/>
          <w:szCs w:val="20"/>
        </w:rPr>
        <w:t>Elektronická podoba ve formátech:</w:t>
      </w:r>
    </w:p>
    <w:p w:rsidR="00BB0B1B" w:rsidRDefault="000147F1">
      <w:pPr>
        <w:spacing w:after="120"/>
        <w:ind w:left="15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Texty v DOC a PDF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BB0B1B" w:rsidRDefault="000147F1">
      <w:pPr>
        <w:spacing w:after="120"/>
        <w:ind w:left="15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Tabulky a výpočty v XLS</w:t>
      </w:r>
    </w:p>
    <w:p w:rsidR="00BB0B1B" w:rsidRDefault="000147F1">
      <w:pPr>
        <w:spacing w:after="120"/>
        <w:ind w:left="15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Výkresy v PDF</w:t>
      </w:r>
    </w:p>
    <w:p w:rsidR="00BB0B1B" w:rsidRDefault="000147F1">
      <w:pPr>
        <w:spacing w:after="120"/>
        <w:ind w:left="15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Soupis stavebních prací, dodávek a služeb s výkazem výměr ve formátech XLS, PDF a XML v souladu s vyhláškou č.169/2016 Sb.</w:t>
      </w:r>
    </w:p>
    <w:p w:rsidR="00BB0B1B" w:rsidRDefault="000147F1">
      <w:pPr>
        <w:spacing w:after="120"/>
        <w:ind w:left="567" w:right="117" w:hanging="567"/>
        <w:jc w:val="both"/>
        <w:rPr>
          <w:rFonts w:ascii="Tahoma" w:hAnsi="Tahoma" w:cs="Tahoma"/>
          <w:spacing w:val="-1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  <w:t xml:space="preserve">Zhotovitel je zodpovědný za to, že </w:t>
      </w:r>
      <w:r>
        <w:rPr>
          <w:rFonts w:ascii="Tahoma" w:hAnsi="Tahoma" w:cs="Tahoma"/>
          <w:spacing w:val="-1"/>
          <w:sz w:val="20"/>
          <w:szCs w:val="20"/>
        </w:rPr>
        <w:t>součástí projektové dokumentace budou všechny stavební objekty (SO) i provozní soubory (PS) potřebné k řádné realizaci a dokončení kompletní stavby.</w:t>
      </w:r>
    </w:p>
    <w:p w:rsidR="00BB0B1B" w:rsidRDefault="000147F1">
      <w:pPr>
        <w:spacing w:after="120"/>
        <w:ind w:left="567" w:right="11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 xml:space="preserve">5. 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Pokud bude třeba při některé fázi pořizování dokumentaci upravit, bude upravena bez navýšení ceny a bud</w:t>
      </w:r>
      <w:r>
        <w:rPr>
          <w:rFonts w:ascii="Tahoma" w:hAnsi="Tahoma" w:cs="Tahoma"/>
          <w:sz w:val="20"/>
          <w:szCs w:val="20"/>
        </w:rPr>
        <w:t xml:space="preserve">e dodána v počtu vyhotovení dle výše uvedeného. Došlé připomínky vyjádření a stanoviska budou v návrhu řešení projektové dokumentace uplatněny a vyhodnoceny. </w:t>
      </w:r>
    </w:p>
    <w:p w:rsidR="00BB0B1B" w:rsidRDefault="000147F1">
      <w:pPr>
        <w:spacing w:after="120"/>
        <w:ind w:left="567" w:right="11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Jakékoliv změny díla je možné provádět pouze na základě předchozí písemné dohody smluvních str</w:t>
      </w:r>
      <w:r>
        <w:rPr>
          <w:rFonts w:ascii="Tahoma" w:hAnsi="Tahoma" w:cs="Tahoma"/>
          <w:sz w:val="20"/>
          <w:szCs w:val="20"/>
        </w:rPr>
        <w:t xml:space="preserve">an, a to formou dodatku k této smlouvě. </w:t>
      </w:r>
    </w:p>
    <w:p w:rsidR="00BB0B1B" w:rsidRDefault="000147F1">
      <w:pPr>
        <w:spacing w:after="120"/>
        <w:ind w:left="567" w:right="117" w:hanging="567"/>
        <w:jc w:val="both"/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Provede-li zhotovitel jakékoliv změny díla bez předchozí písemné dohody s objednatelem, nemá nárok na jejich úhradu ani změnu sjednaného termínu plnění. Jestliže objednatel zhotovitele k jejich odstranění nevyzve</w:t>
      </w:r>
      <w:r>
        <w:rPr>
          <w:rFonts w:ascii="Tahoma" w:hAnsi="Tahoma" w:cs="Tahoma"/>
          <w:sz w:val="20"/>
          <w:szCs w:val="20"/>
        </w:rPr>
        <w:t xml:space="preserve"> a předmět díla s nimi převezme, považují se takto provedená plnění za plnění zahrnutá v předmětu díla a nezvyšuje se o ně cena díla.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890" w:right="89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VI.</w:t>
      </w:r>
    </w:p>
    <w:p w:rsidR="00BB0B1B" w:rsidRDefault="000147F1">
      <w:pPr>
        <w:spacing w:after="120"/>
        <w:ind w:left="1105" w:right="110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Termíny</w:t>
      </w:r>
      <w:r>
        <w:rPr>
          <w:rFonts w:ascii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plnění</w:t>
      </w:r>
      <w:r>
        <w:rPr>
          <w:rFonts w:ascii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a</w:t>
      </w:r>
      <w:r>
        <w:rPr>
          <w:rFonts w:ascii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podmínky</w:t>
      </w:r>
      <w:r>
        <w:rPr>
          <w:rFonts w:ascii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předání</w:t>
      </w:r>
      <w:r>
        <w:rPr>
          <w:rFonts w:ascii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díla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Zhotovitel se zavazuje zahájit realizaci díla bezprostředně po </w:t>
      </w:r>
      <w:r>
        <w:rPr>
          <w:rFonts w:ascii="Tahoma" w:hAnsi="Tahoma" w:cs="Tahoma"/>
          <w:sz w:val="20"/>
          <w:szCs w:val="20"/>
        </w:rPr>
        <w:t>podpisu této smlouvy o dílo. Zhotovitel se dále zavazuje předat objednateli dokončené dílo, tedy všechny jeho fáze dle harmonogramu uvedeného v bodu VI.2 této smlouvy.</w:t>
      </w:r>
    </w:p>
    <w:p w:rsidR="00BB0B1B" w:rsidRDefault="000147F1">
      <w:pPr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Termíny</w:t>
      </w:r>
      <w:r>
        <w:rPr>
          <w:rFonts w:ascii="Tahoma" w:hAnsi="Tahoma" w:cs="Tahoma"/>
          <w:spacing w:val="-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předání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jednotlivých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fází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sjednány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takto:</w:t>
      </w:r>
    </w:p>
    <w:p w:rsidR="00BB0B1B" w:rsidRDefault="000147F1">
      <w:pPr>
        <w:tabs>
          <w:tab w:val="left" w:pos="5387"/>
        </w:tabs>
        <w:spacing w:after="120"/>
        <w:ind w:left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A, Etapa B, Etapa </w:t>
      </w:r>
      <w:r>
        <w:rPr>
          <w:rFonts w:ascii="Tahoma" w:hAnsi="Tahoma" w:cs="Tahoma"/>
          <w:b/>
          <w:bCs/>
          <w:sz w:val="20"/>
          <w:szCs w:val="20"/>
        </w:rPr>
        <w:t>C: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do 40 týdnů od podpisu smlouvy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BB0B1B" w:rsidRDefault="000147F1">
      <w:pPr>
        <w:tabs>
          <w:tab w:val="left" w:pos="5245"/>
        </w:tabs>
        <w:spacing w:after="120"/>
        <w:ind w:left="5387" w:hanging="42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Etapa D,  Etapa E: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do 10 týdnů od nabytí právní moci stavebního povolení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BB0B1B" w:rsidRDefault="000147F1">
      <w:pPr>
        <w:tabs>
          <w:tab w:val="left" w:pos="5387"/>
        </w:tabs>
        <w:spacing w:after="120"/>
        <w:ind w:left="5387" w:hanging="42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Etapa F: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Činnost v rámci zadávacího řízení  - vypracování odpovědí na dotazy uchazečů k projektové dokumentaci nejpozději do 48 hodin po odeslán</w:t>
      </w:r>
      <w:r>
        <w:rPr>
          <w:rFonts w:ascii="Tahoma" w:hAnsi="Tahoma" w:cs="Tahoma"/>
          <w:sz w:val="20"/>
          <w:szCs w:val="20"/>
        </w:rPr>
        <w:t>í objednatelem zhotoviteli PD. Zhotovitel se zavazuje k činnosti v rámci zadávacího řízení po dobu pěti let po dokončení projekčních prací během realizace zadávacího řízení na zhotovitele stavby</w:t>
      </w:r>
    </w:p>
    <w:p w:rsidR="00BB0B1B" w:rsidRDefault="000147F1">
      <w:pPr>
        <w:tabs>
          <w:tab w:val="left" w:pos="5387"/>
        </w:tabs>
        <w:spacing w:after="120"/>
        <w:ind w:left="113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Etapa G: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 dobu realizace stavby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BB0B1B" w:rsidRDefault="000147F1">
      <w:pPr>
        <w:tabs>
          <w:tab w:val="left" w:pos="544"/>
        </w:tabs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 xml:space="preserve"> 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oprávněn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splnit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svůj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závazek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sjednanými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termíny.</w:t>
      </w:r>
    </w:p>
    <w:p w:rsidR="00BB0B1B" w:rsidRDefault="000147F1">
      <w:pPr>
        <w:tabs>
          <w:tab w:val="left" w:pos="544"/>
        </w:tabs>
        <w:spacing w:after="120"/>
        <w:ind w:left="543" w:right="11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si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vyhrazuje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průběhu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právo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interního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projednání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rámci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své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organizace,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případě,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bude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nutné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přerušit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zpracování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díla,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skutečnosti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předem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písemně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vyrozumí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zhotovitele.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Toto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sdělení je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považováno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přerušení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běhu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lhůty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Výsledek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interního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projednání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zhotoviteli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zašle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písemně,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tímto</w:t>
      </w:r>
      <w:r>
        <w:rPr>
          <w:rFonts w:ascii="Tahoma" w:hAnsi="Tahoma" w:cs="Tahoma"/>
          <w:spacing w:val="7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zároveň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ukončí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přerušení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běhu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lhůty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zpracování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Zhotovitel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přerušit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písemného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pokynu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objednatele.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Nedohodnou-li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strany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jinak,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prodlužuje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lhůta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provedení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nebo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jeho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části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dobu,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kterou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pokynu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přerušil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Místem předání  </w:t>
      </w:r>
      <w:r>
        <w:rPr>
          <w:rFonts w:ascii="Tahoma" w:hAnsi="Tahoma" w:cs="Tahoma"/>
          <w:sz w:val="20"/>
          <w:szCs w:val="20"/>
        </w:rPr>
        <w:t>díla je oddělení investic a realizací Magistrátu města Teplice k rukám Bc. Šárky Marešové, či jiné místo na území města Teplice určené zadavatelem.</w:t>
      </w:r>
    </w:p>
    <w:p w:rsidR="00BB0B1B" w:rsidRDefault="000147F1">
      <w:pPr>
        <w:tabs>
          <w:tab w:val="left" w:pos="544"/>
        </w:tabs>
        <w:spacing w:after="120"/>
        <w:ind w:left="543" w:right="11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  <w:t xml:space="preserve">Dílo bude předáváno postupně po jednotlivých etapách.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jednotlivé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předávané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části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z w:val="20"/>
          <w:szCs w:val="20"/>
        </w:rPr>
        <w:t>em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provedeno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přejímací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řízení.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Řádně</w:t>
      </w:r>
      <w:r>
        <w:rPr>
          <w:rFonts w:ascii="Tahoma" w:hAnsi="Tahoma" w:cs="Tahoma"/>
          <w:spacing w:val="6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ukončené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převzato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kontroly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věcné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obsahové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správnosti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dnů od zahájení předávacího řízení.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předání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převzetí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 (i jednotlivých fází, určených k samostatnému předání a převzetí)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sepsán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protokol.</w:t>
      </w:r>
      <w:r>
        <w:t xml:space="preserve"> </w:t>
      </w:r>
      <w:r>
        <w:rPr>
          <w:rFonts w:ascii="Tahoma" w:hAnsi="Tahoma" w:cs="Tahoma"/>
          <w:sz w:val="20"/>
          <w:szCs w:val="20"/>
        </w:rPr>
        <w:t>Zhotovitel je povinen vyzvat objednatele k předání (části) díla písemně nejpozději tři dny před zahájením předávacího  řízení.</w:t>
      </w:r>
    </w:p>
    <w:p w:rsidR="00BB0B1B" w:rsidRDefault="000147F1">
      <w:pPr>
        <w:spacing w:after="120"/>
        <w:ind w:left="543" w:right="114" w:hanging="425"/>
        <w:jc w:val="both"/>
        <w:rPr>
          <w:strike/>
        </w:rPr>
      </w:pPr>
      <w:r>
        <w:t>7</w:t>
      </w:r>
      <w:r>
        <w:rPr>
          <w:rFonts w:ascii="Tahoma" w:hAnsi="Tahoma" w:cs="Tahoma"/>
          <w:sz w:val="20"/>
          <w:szCs w:val="20"/>
        </w:rPr>
        <w:t>.   Vady díla, které budou zjištěny při kontrole je povinen odstranit zhotovitel do 14 dnů od oznámení vady. Po</w:t>
      </w:r>
      <w:r>
        <w:rPr>
          <w:rFonts w:ascii="Tahoma" w:hAnsi="Tahoma" w:cs="Tahoma"/>
          <w:sz w:val="20"/>
          <w:szCs w:val="20"/>
        </w:rPr>
        <w:t>kud budou</w:t>
      </w:r>
      <w:bookmarkStart w:id="2" w:name="__DdeLink__3470_1053625051"/>
      <w:r>
        <w:rPr>
          <w:rFonts w:ascii="Tahoma" w:hAnsi="Tahoma" w:cs="Tahoma"/>
          <w:sz w:val="20"/>
          <w:szCs w:val="20"/>
        </w:rPr>
        <w:t xml:space="preserve"> všechny vady, vytčené při kontrole díla v rámci předávacího řízení odstraněny do 14 dnů ode dne jejich oznámení, nejdéle však do 6 týdnů ode dne zahájení předávacího řízení,</w:t>
      </w:r>
      <w:bookmarkEnd w:id="2"/>
      <w:r>
        <w:rPr>
          <w:rFonts w:ascii="Tahoma" w:hAnsi="Tahoma" w:cs="Tahoma"/>
          <w:sz w:val="20"/>
          <w:szCs w:val="20"/>
        </w:rPr>
        <w:t xml:space="preserve"> považuje se dílo za předané ke dni zahájení předávacího řízení. Pokud ne</w:t>
      </w:r>
      <w:r>
        <w:rPr>
          <w:rFonts w:ascii="Tahoma" w:hAnsi="Tahoma" w:cs="Tahoma"/>
          <w:sz w:val="20"/>
          <w:szCs w:val="20"/>
        </w:rPr>
        <w:t xml:space="preserve">budou  všechny vady, vytčené při kontrole díla v rámci předávacího řízení odstraněny do 14 dnů ode dne jejich oznámení, nejdéle však do 6 týdnů ode dne zahájení předávacího řízení, považuje se dílo za předané dnem odstranění poslední vady, vytčené v rámci </w:t>
      </w:r>
      <w:r>
        <w:rPr>
          <w:rFonts w:ascii="Tahoma" w:hAnsi="Tahoma" w:cs="Tahoma"/>
          <w:sz w:val="20"/>
          <w:szCs w:val="20"/>
        </w:rPr>
        <w:t>této kontroly. Předávací protokol bude podepsán po odstranění všech vad, jež budou zjištěny při předávacím řízení.</w:t>
      </w:r>
      <w:r>
        <w:t xml:space="preserve"> </w:t>
      </w:r>
    </w:p>
    <w:p w:rsidR="00BB0B1B" w:rsidRPr="000147F1" w:rsidRDefault="000147F1">
      <w:pPr>
        <w:spacing w:after="120"/>
        <w:ind w:left="543" w:right="114" w:hanging="425"/>
        <w:jc w:val="both"/>
        <w:rPr>
          <w:color w:val="000000" w:themeColor="text1"/>
        </w:rPr>
      </w:pPr>
      <w:r>
        <w:rPr>
          <w:rFonts w:ascii="Tahoma" w:hAnsi="Tahoma" w:cs="Tahoma"/>
          <w:spacing w:val="-1"/>
          <w:sz w:val="20"/>
          <w:szCs w:val="20"/>
        </w:rPr>
        <w:t>8.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</w:t>
      </w:r>
      <w:r>
        <w:rPr>
          <w:rFonts w:ascii="Tahoma" w:hAnsi="Tahoma" w:cs="Tahoma"/>
          <w:spacing w:val="-1"/>
          <w:sz w:val="20"/>
          <w:szCs w:val="20"/>
        </w:rPr>
        <w:t xml:space="preserve"> vyšší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moci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pacing w:val="-1"/>
          <w:sz w:val="20"/>
          <w:szCs w:val="20"/>
        </w:rPr>
        <w:t xml:space="preserve">živelná </w:t>
      </w:r>
      <w:r>
        <w:rPr>
          <w:rFonts w:ascii="Tahoma" w:hAnsi="Tahoma" w:cs="Tahoma"/>
          <w:sz w:val="20"/>
          <w:szCs w:val="20"/>
        </w:rPr>
        <w:t>pohroma,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válka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apod. objektivně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znemožňující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prací se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prodlužuje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termín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dokončení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předání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dobu,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kdy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zhotovitel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byl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nucen </w:t>
      </w:r>
      <w:r>
        <w:rPr>
          <w:rFonts w:ascii="Tahoma" w:hAnsi="Tahoma" w:cs="Tahoma"/>
          <w:spacing w:val="25"/>
          <w:sz w:val="20"/>
          <w:szCs w:val="20"/>
        </w:rPr>
        <w:t xml:space="preserve">z </w:t>
      </w:r>
      <w:r w:rsidRPr="000147F1">
        <w:rPr>
          <w:rFonts w:ascii="Tahoma" w:hAnsi="Tahoma" w:cs="Tahoma"/>
          <w:color w:val="000000" w:themeColor="text1"/>
          <w:spacing w:val="25"/>
          <w:sz w:val="20"/>
          <w:szCs w:val="20"/>
        </w:rPr>
        <w:t xml:space="preserve">takového důvodu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přerušit</w:t>
      </w:r>
      <w:r w:rsidRPr="000147F1">
        <w:rPr>
          <w:rFonts w:ascii="Tahoma" w:hAnsi="Tahoma" w:cs="Tahoma"/>
          <w:color w:val="000000" w:themeColor="text1"/>
          <w:spacing w:val="58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provádění</w:t>
      </w:r>
      <w:r w:rsidRPr="000147F1">
        <w:rPr>
          <w:rFonts w:ascii="Tahoma" w:hAnsi="Tahoma" w:cs="Tahoma"/>
          <w:color w:val="000000" w:themeColor="text1"/>
          <w:spacing w:val="-11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díla.</w:t>
      </w:r>
      <w:r w:rsidRPr="000147F1">
        <w:rPr>
          <w:rFonts w:ascii="Tahoma" w:hAnsi="Tahoma" w:cs="Tahoma"/>
          <w:color w:val="000000" w:themeColor="text1"/>
          <w:spacing w:val="-8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pacing w:val="-1"/>
          <w:sz w:val="20"/>
          <w:szCs w:val="20"/>
        </w:rPr>
        <w:t>Prodloužení</w:t>
      </w:r>
      <w:r w:rsidRPr="000147F1">
        <w:rPr>
          <w:rFonts w:ascii="Tahoma" w:hAnsi="Tahoma" w:cs="Tahoma"/>
          <w:color w:val="000000" w:themeColor="text1"/>
          <w:spacing w:val="-8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termínu</w:t>
      </w:r>
      <w:r w:rsidRPr="000147F1">
        <w:rPr>
          <w:rFonts w:ascii="Tahoma" w:hAnsi="Tahoma" w:cs="Tahoma"/>
          <w:color w:val="000000" w:themeColor="text1"/>
          <w:spacing w:val="-10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pacing w:val="-1"/>
          <w:sz w:val="20"/>
          <w:szCs w:val="20"/>
        </w:rPr>
        <w:t>bude</w:t>
      </w:r>
      <w:r w:rsidRPr="000147F1">
        <w:rPr>
          <w:rFonts w:ascii="Tahoma" w:hAnsi="Tahoma" w:cs="Tahoma"/>
          <w:color w:val="000000" w:themeColor="text1"/>
          <w:spacing w:val="-10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provedeno</w:t>
      </w:r>
      <w:r w:rsidRPr="000147F1">
        <w:rPr>
          <w:rFonts w:ascii="Tahoma" w:hAnsi="Tahoma" w:cs="Tahoma"/>
          <w:color w:val="000000" w:themeColor="text1"/>
          <w:spacing w:val="-8"/>
          <w:sz w:val="20"/>
          <w:szCs w:val="20"/>
        </w:rPr>
        <w:t xml:space="preserve">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dodatkem ke smlouvě.</w:t>
      </w:r>
    </w:p>
    <w:p w:rsidR="00BB0B1B" w:rsidRPr="000147F1" w:rsidRDefault="000147F1">
      <w:pPr>
        <w:spacing w:after="120"/>
        <w:ind w:left="543" w:right="114" w:hanging="425"/>
        <w:jc w:val="both"/>
        <w:rPr>
          <w:color w:val="000000" w:themeColor="text1"/>
        </w:rPr>
      </w:pP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9.  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S ohledem na současnou a do budoucna nepředvídatelnou situaci v opatřeních souvisejících s epidemií COVID-19 sjednávaj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í smluvní strany, že v případě opatření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omezujícího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 charakteru, vyhlášených k tomu oprávněným orgánem, na jejichž základě nebude ze strany zhotovitele objektivně možné plnit některé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činnosti dle této smlouvy, je zhotovitel neprodleně povinen objednatele uvědomit o</w:t>
      </w:r>
      <w:bookmarkStart w:id="3" w:name="_GoBack"/>
      <w:bookmarkEnd w:id="3"/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 takovém stavu, spolu s tím, že oznámí důvody, jež mu brání v plnění jeho povinností a předpokládaný termín přerušení prací na díle z tohoto důvodu. Současně je povinen navrh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nout objednateli postup při řešení takového stavu. Smluvní strany se zavazují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uzavřít na základě takového prokazatelně doloženého oznámení zhotovitele uzavřít dodatek ke smlouvě, kterým budou takový stav řešit, a to zejména s ohledem na sjednání termínu pl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nění,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jež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 bude respektovat nezbytně nutnou dobu pro přerušení prací zhotovitele z 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>uvedeného</w:t>
      </w:r>
      <w:r w:rsidRPr="000147F1">
        <w:rPr>
          <w:rFonts w:ascii="Tahoma" w:hAnsi="Tahoma" w:cs="Tahoma"/>
          <w:color w:val="000000" w:themeColor="text1"/>
          <w:sz w:val="20"/>
          <w:szCs w:val="20"/>
        </w:rPr>
        <w:t xml:space="preserve"> důvodu.     </w:t>
      </w:r>
    </w:p>
    <w:p w:rsidR="00BB0B1B" w:rsidRDefault="000147F1">
      <w:pPr>
        <w:spacing w:after="120"/>
        <w:ind w:left="543" w:right="114" w:hanging="425"/>
        <w:jc w:val="both"/>
      </w:pPr>
      <w:r>
        <w:rPr>
          <w:rFonts w:ascii="Tahoma" w:hAnsi="Tahoma" w:cs="Tahoma"/>
          <w:sz w:val="20"/>
          <w:szCs w:val="20"/>
        </w:rPr>
        <w:t>10.</w:t>
      </w:r>
      <w:r>
        <w:rPr>
          <w:rFonts w:ascii="Tahoma" w:hAnsi="Tahoma" w:cs="Tahoma"/>
          <w:sz w:val="20"/>
          <w:szCs w:val="20"/>
        </w:rPr>
        <w:tab/>
        <w:t>Každá ze smluvních stran je oprávněna od této Smlouvy odstoupit v případě podstatného porušení povinností druhou smluvní stranou, které nebude napr</w:t>
      </w:r>
      <w:r>
        <w:rPr>
          <w:rFonts w:ascii="Tahoma" w:hAnsi="Tahoma" w:cs="Tahoma"/>
          <w:sz w:val="20"/>
          <w:szCs w:val="20"/>
        </w:rPr>
        <w:t xml:space="preserve">aveno ani po písemné výzvě ke sjednání nápravy. 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oprávněn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odstoupit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</w:t>
      </w:r>
      <w:r>
        <w:rPr>
          <w:rFonts w:ascii="Tahoma" w:hAnsi="Tahoma" w:cs="Tahoma"/>
          <w:spacing w:val="6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zejména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případě,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že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dílo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prováděno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rozporu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právními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předpisy,</w:t>
      </w:r>
      <w:r>
        <w:rPr>
          <w:rFonts w:ascii="Tahoma" w:hAnsi="Tahoma" w:cs="Tahoma"/>
          <w:spacing w:val="17"/>
          <w:sz w:val="20"/>
          <w:szCs w:val="20"/>
        </w:rPr>
        <w:t xml:space="preserve"> s touto smlouvou, se zadávací dokumentací veřejné zakázky označené </w:t>
      </w:r>
      <w:r>
        <w:rPr>
          <w:rFonts w:ascii="Tahoma" w:hAnsi="Tahoma" w:cs="Tahoma"/>
          <w:iCs/>
          <w:spacing w:val="17"/>
          <w:sz w:val="20"/>
          <w:szCs w:val="20"/>
        </w:rPr>
        <w:t>"</w:t>
      </w:r>
      <w:r>
        <w:t xml:space="preserve"> </w:t>
      </w:r>
      <w:r>
        <w:rPr>
          <w:rFonts w:ascii="Tahoma" w:hAnsi="Tahoma" w:cs="Tahoma"/>
          <w:iCs/>
          <w:spacing w:val="17"/>
          <w:sz w:val="20"/>
          <w:szCs w:val="20"/>
        </w:rPr>
        <w:t xml:space="preserve">PD </w:t>
      </w:r>
      <w:bookmarkStart w:id="4" w:name="__DdeLink__4126_1013021482"/>
      <w:r>
        <w:rPr>
          <w:rFonts w:ascii="Tahoma" w:hAnsi="Tahoma" w:cs="Tahoma"/>
          <w:iCs/>
          <w:spacing w:val="17"/>
          <w:sz w:val="20"/>
          <w:szCs w:val="20"/>
        </w:rPr>
        <w:t>– TEPLICKÁ KASKÁDA</w:t>
      </w:r>
      <w:r>
        <w:rPr>
          <w:rFonts w:ascii="Tahoma" w:hAnsi="Tahoma" w:cs="Tahoma"/>
          <w:iCs/>
          <w:spacing w:val="17"/>
          <w:sz w:val="20"/>
          <w:szCs w:val="20"/>
        </w:rPr>
        <w:t xml:space="preserve"> – venkovní koupaliště, Nová Ves, Teplice“</w:t>
      </w:r>
      <w:r>
        <w:rPr>
          <w:rFonts w:ascii="Tahoma" w:hAnsi="Tahoma" w:cs="Tahoma"/>
          <w:i/>
          <w:iCs/>
          <w:spacing w:val="17"/>
          <w:sz w:val="20"/>
          <w:szCs w:val="20"/>
        </w:rPr>
        <w:t xml:space="preserve"> </w:t>
      </w:r>
      <w:bookmarkEnd w:id="4"/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dalších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důvodů,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sjednány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této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 xml:space="preserve">smlouvě nebo obecně stanoveny obecně závaznými předpisy. </w:t>
      </w:r>
      <w:r>
        <w:rPr>
          <w:rFonts w:ascii="Tahoma" w:hAnsi="Tahoma" w:cs="Tahoma"/>
          <w:sz w:val="20"/>
          <w:szCs w:val="20"/>
        </w:rPr>
        <w:t xml:space="preserve">Odstoupení musí být učiněno písemně a je účinné okamžikem jeho doručení druhé smluvní straně. Za podstatné </w:t>
      </w:r>
      <w:r>
        <w:rPr>
          <w:rFonts w:ascii="Tahoma" w:hAnsi="Tahoma" w:cs="Tahoma"/>
          <w:sz w:val="20"/>
          <w:szCs w:val="20"/>
        </w:rPr>
        <w:t>porušení povinností se pro účely této Smlouvy považuje zejména:</w:t>
      </w:r>
    </w:p>
    <w:p w:rsidR="00BB0B1B" w:rsidRDefault="000147F1">
      <w:pPr>
        <w:spacing w:after="120"/>
        <w:ind w:left="868" w:right="114" w:hanging="7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prodlení Objednatele s poskytnutím součinnosti, po dobu delší než 40 dnů,</w:t>
      </w:r>
    </w:p>
    <w:p w:rsidR="00BB0B1B" w:rsidRDefault="000147F1">
      <w:pPr>
        <w:spacing w:after="120"/>
        <w:ind w:left="868" w:right="114" w:hanging="7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prodlení Objednatele s úhradou jakékoli platby po dobu delší než 40 dnů,</w:t>
      </w:r>
    </w:p>
    <w:p w:rsidR="00BB0B1B" w:rsidRDefault="000147F1">
      <w:pPr>
        <w:spacing w:after="120"/>
        <w:ind w:left="868" w:right="114" w:hanging="79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prodlení Zhotovitele s předáním jaké</w:t>
      </w:r>
      <w:r>
        <w:rPr>
          <w:rFonts w:ascii="Tahoma" w:hAnsi="Tahoma" w:cs="Tahoma"/>
          <w:sz w:val="20"/>
          <w:szCs w:val="20"/>
        </w:rPr>
        <w:t>koli části Dokumentace po dobu delší než 40 dnů.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VII. </w:t>
      </w:r>
    </w:p>
    <w:p w:rsidR="00BB0B1B" w:rsidRDefault="000147F1">
      <w:pPr>
        <w:pStyle w:val="Nadpis1"/>
        <w:spacing w:before="0" w:after="120" w:line="276" w:lineRule="auto"/>
        <w:ind w:left="142" w:right="9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Cena</w:t>
      </w:r>
      <w:r>
        <w:rPr>
          <w:rFonts w:ascii="Tahoma" w:hAnsi="Tahoma" w:cs="Tahoma"/>
          <w:bCs w:val="0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za</w:t>
      </w:r>
      <w:r>
        <w:rPr>
          <w:rFonts w:ascii="Tahoma" w:hAnsi="Tahoma" w:cs="Tahoma"/>
          <w:bCs w:val="0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dílo</w:t>
      </w:r>
    </w:p>
    <w:p w:rsidR="00BB0B1B" w:rsidRDefault="000147F1">
      <w:pPr>
        <w:keepNext/>
        <w:tabs>
          <w:tab w:val="left" w:pos="544"/>
        </w:tabs>
        <w:spacing w:after="120"/>
        <w:ind w:left="543" w:right="11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Cena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stanovena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dohodou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smluvních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jako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cena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závazná,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pevná,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nejvýše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přípustná,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obsahující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veškeré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náklady,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rizika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zisk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zhotovitele.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Cena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zahrnuje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rovněž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náklady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</w:t>
      </w:r>
      <w:r>
        <w:rPr>
          <w:rFonts w:ascii="Tahoma" w:hAnsi="Tahoma" w:cs="Tahoma"/>
          <w:spacing w:val="9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spojené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 účastí</w:t>
      </w:r>
      <w:r>
        <w:rPr>
          <w:rFonts w:ascii="Tahoma" w:hAnsi="Tahoma" w:cs="Tahoma"/>
          <w:spacing w:val="3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všech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jednáních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souvislosti</w:t>
      </w:r>
      <w:r>
        <w:rPr>
          <w:rFonts w:ascii="Tahoma" w:hAnsi="Tahoma" w:cs="Tahoma"/>
          <w:spacing w:val="3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 předmětem</w:t>
      </w:r>
      <w:r>
        <w:rPr>
          <w:rFonts w:ascii="Tahoma" w:hAnsi="Tahoma" w:cs="Tahoma"/>
          <w:spacing w:val="4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to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včetně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nákladů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dopravu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ubytování,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též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veškeré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případné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správní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poplatky,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pojištění,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daně,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cla,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apod.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Specifikace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ceny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jednotlivých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fází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díla:</w:t>
      </w:r>
    </w:p>
    <w:tbl>
      <w:tblPr>
        <w:tblW w:w="8647" w:type="dxa"/>
        <w:tblInd w:w="637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285"/>
        <w:gridCol w:w="1611"/>
        <w:gridCol w:w="1097"/>
        <w:gridCol w:w="1944"/>
      </w:tblGrid>
      <w:tr w:rsidR="00BB0B1B">
        <w:trPr>
          <w:trHeight w:val="519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keepNext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Rozpis nabídkové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ceny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Etapa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DPH (…%) v Kč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Veškeré vstupní podklady, průzkumy, posouzení a zaměření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B.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Projektová dokumentace pro společné územní a stavební řízení ( DUR/DSP)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Inženýrská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činnost pro vydání společného územního rozhodnutí a stavebního povolení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Projektová dokumentace pro provedení stavby (DPS), vypracování rozpočtu a soupisu prací, dodávek a služeb s výkazem výměr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Plán BOZP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Činnost v rámci zadávacího řízení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Autorský dozor – rozsah 300 hodin výkonu AD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  <w:tr w:rsidR="00BB0B1B">
        <w:trPr>
          <w:trHeight w:val="519"/>
        </w:trPr>
        <w:tc>
          <w:tcPr>
            <w:tcW w:w="3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:rsidR="00BB0B1B" w:rsidRDefault="000147F1">
            <w:pPr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CELKOVÁ NABÍDKOVÁ CENA v Kč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</w:t>
            </w:r>
          </w:p>
        </w:tc>
      </w:tr>
    </w:tbl>
    <w:p w:rsidR="00BB0B1B" w:rsidRDefault="000147F1">
      <w:pPr>
        <w:tabs>
          <w:tab w:val="left" w:pos="544"/>
        </w:tabs>
        <w:spacing w:before="120" w:after="120"/>
        <w:ind w:left="544" w:right="96" w:hanging="425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Výše uvedené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ceny je možné překročit pouze v případě, že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podpisu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před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termínem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dokončení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dojde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změnám</w:t>
      </w:r>
      <w:r>
        <w:rPr>
          <w:rFonts w:ascii="Tahoma" w:hAnsi="Tahoma" w:cs="Tahoma"/>
          <w:spacing w:val="-3"/>
          <w:sz w:val="20"/>
          <w:szCs w:val="20"/>
        </w:rPr>
        <w:t xml:space="preserve"> právních předpisů týkajících se </w:t>
      </w:r>
      <w:r>
        <w:rPr>
          <w:rFonts w:ascii="Tahoma" w:hAnsi="Tahoma" w:cs="Tahoma"/>
          <w:spacing w:val="-1"/>
          <w:sz w:val="20"/>
          <w:szCs w:val="20"/>
        </w:rPr>
        <w:t>sazeb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DPH. Pokud zákonná úprava daně z přidané hodnoty bude v době uskuteční zdanitelného plnění obsahovat jinou sazbu, připočte zhotovitel ke smluvní ceně díla tuto aktuální daňovou sazbu.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 w:hanging="431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>VIII.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</w:p>
    <w:p w:rsidR="00BB0B1B" w:rsidRDefault="000147F1">
      <w:pPr>
        <w:pStyle w:val="Nadpis1"/>
        <w:spacing w:before="0" w:after="120" w:line="276" w:lineRule="auto"/>
        <w:ind w:left="142" w:right="96" w:hanging="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pacing w:val="-1"/>
          <w:sz w:val="20"/>
          <w:szCs w:val="20"/>
        </w:rPr>
        <w:t>Platební</w:t>
      </w:r>
      <w:r>
        <w:rPr>
          <w:rFonts w:ascii="Tahoma" w:hAnsi="Tahoma" w:cs="Tahoma"/>
          <w:bCs w:val="0"/>
          <w:spacing w:val="-19"/>
          <w:sz w:val="20"/>
          <w:szCs w:val="20"/>
        </w:rPr>
        <w:t xml:space="preserve"> p</w:t>
      </w:r>
      <w:r>
        <w:rPr>
          <w:rFonts w:ascii="Tahoma" w:hAnsi="Tahoma" w:cs="Tahoma"/>
          <w:bCs w:val="0"/>
          <w:sz w:val="20"/>
          <w:szCs w:val="20"/>
        </w:rPr>
        <w:t>odmínky</w:t>
      </w:r>
    </w:p>
    <w:p w:rsidR="00BB0B1B" w:rsidRDefault="000147F1">
      <w:pPr>
        <w:tabs>
          <w:tab w:val="left" w:pos="544"/>
        </w:tabs>
        <w:spacing w:after="120"/>
        <w:ind w:left="543" w:right="317" w:hanging="425"/>
        <w:jc w:val="both"/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Podkladem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úhradu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ceny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provedení</w:t>
      </w:r>
      <w:r>
        <w:rPr>
          <w:rFonts w:ascii="Tahoma" w:hAnsi="Tahoma" w:cs="Tahoma"/>
          <w:spacing w:val="11"/>
          <w:sz w:val="20"/>
          <w:szCs w:val="20"/>
        </w:rPr>
        <w:t xml:space="preserve"> (části)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faktura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vystavená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zhotovitelem,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která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bude</w:t>
      </w:r>
      <w:r>
        <w:rPr>
          <w:rFonts w:ascii="Tahoma" w:hAnsi="Tahoma" w:cs="Tahoma"/>
          <w:spacing w:val="6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mít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náležitosti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daňového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dokladu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stanovené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příslušnými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právními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 xml:space="preserve">předpisy, označení části díla, ke které se vztahuje a přílohou bude </w:t>
      </w:r>
      <w:r>
        <w:rPr>
          <w:rFonts w:ascii="Tahoma" w:hAnsi="Tahoma" w:cs="Tahoma"/>
          <w:spacing w:val="-1"/>
          <w:sz w:val="20"/>
          <w:szCs w:val="20"/>
        </w:rPr>
        <w:t>kopie předávacího protokolu.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nebude poskytovat zálohy.</w:t>
      </w:r>
    </w:p>
    <w:p w:rsidR="00BB0B1B" w:rsidRDefault="000147F1">
      <w:pPr>
        <w:tabs>
          <w:tab w:val="left" w:pos="544"/>
        </w:tabs>
        <w:spacing w:after="120"/>
        <w:ind w:left="543" w:right="317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 předání a převzetí každé části díla určené k samostatnému převzetí a díla samotného bude smluvními stranami sepsán předávací protokol, který bude závazným podkladem pro fakturaci.</w:t>
      </w:r>
    </w:p>
    <w:p w:rsidR="00BB0B1B" w:rsidRDefault="000147F1">
      <w:pPr>
        <w:tabs>
          <w:tab w:val="left" w:pos="544"/>
        </w:tabs>
        <w:spacing w:after="120"/>
        <w:ind w:left="543" w:right="379" w:hanging="425"/>
        <w:jc w:val="both"/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 uhradí cenu za provedené dílo postupně v souladu s převzetím jednotlivých fází díla (částí díla určených k samostatnému převzetí). Zhotovitel je oprávněn vystavit jednotlivou fakturu nejdříve v den následující po podpisu předávacího protokolu.</w:t>
      </w:r>
    </w:p>
    <w:p w:rsidR="00BB0B1B" w:rsidRDefault="000147F1">
      <w:pPr>
        <w:tabs>
          <w:tab w:val="left" w:pos="544"/>
        </w:tabs>
        <w:spacing w:after="120"/>
        <w:ind w:left="543" w:right="317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  <w:t>Vystavená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faktura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splatná do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14 dnů</w:t>
      </w:r>
      <w:r>
        <w:rPr>
          <w:rFonts w:ascii="Tahoma" w:hAnsi="Tahoma" w:cs="Tahoma"/>
          <w:spacing w:val="-2"/>
          <w:sz w:val="20"/>
          <w:szCs w:val="20"/>
        </w:rPr>
        <w:t xml:space="preserve"> ode dne jejího doručení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účet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uvedený v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článku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smlouvy.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Okamžikem</w:t>
      </w:r>
      <w:r>
        <w:rPr>
          <w:rFonts w:ascii="Tahoma" w:hAnsi="Tahoma" w:cs="Tahoma"/>
          <w:spacing w:val="6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zaplacení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faktury</w:t>
      </w:r>
      <w:r>
        <w:rPr>
          <w:rFonts w:ascii="Tahoma" w:hAnsi="Tahoma" w:cs="Tahoma"/>
          <w:spacing w:val="-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rozumí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odeslání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příslušné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částky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účtu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objednatele.</w:t>
      </w:r>
    </w:p>
    <w:p w:rsidR="00BB0B1B" w:rsidRDefault="000147F1">
      <w:pPr>
        <w:spacing w:after="120"/>
        <w:ind w:left="543" w:right="317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Faktura musí obsahovat kromě náležitostí stanovených obecně</w:t>
      </w:r>
      <w:r>
        <w:rPr>
          <w:rFonts w:ascii="Tahoma" w:hAnsi="Tahoma" w:cs="Tahoma"/>
          <w:sz w:val="20"/>
          <w:szCs w:val="20"/>
        </w:rPr>
        <w:t xml:space="preserve"> závaznými předpisy rovněž přesné označení části díla určené k samostatnému převzetí s odkazem na předávací protokol této části díla.  Fakturu lze před splatností vrátit zhotoviteli, pokud byla vystavena předčasně, pokud neobsahuje požadované náležitosti a</w:t>
      </w:r>
      <w:r>
        <w:rPr>
          <w:rFonts w:ascii="Tahoma" w:hAnsi="Tahoma" w:cs="Tahoma"/>
          <w:sz w:val="20"/>
          <w:szCs w:val="20"/>
        </w:rPr>
        <w:t>nebo fakturovaná cena neodpovídá sjednané ceně nebo pokud je jinak vadná či chybná. Nová lhůta splatnosti začne běžet doručením nové faktury.</w:t>
      </w:r>
    </w:p>
    <w:p w:rsidR="00BB0B1B" w:rsidRDefault="000147F1">
      <w:pPr>
        <w:spacing w:after="120"/>
        <w:ind w:left="543" w:right="317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7.  </w:t>
      </w:r>
      <w:r>
        <w:rPr>
          <w:rFonts w:ascii="Tahoma" w:hAnsi="Tahoma" w:cs="Tahoma"/>
          <w:sz w:val="20"/>
          <w:szCs w:val="20"/>
        </w:rPr>
        <w:tab/>
        <w:t>Pokud se zhotovitel stane nespolehlivým plátcem nebo bude vyžadovat úhradu na jiný než zveřejněný bankovní úč</w:t>
      </w:r>
      <w:r>
        <w:rPr>
          <w:rFonts w:ascii="Tahoma" w:hAnsi="Tahoma" w:cs="Tahoma"/>
          <w:sz w:val="20"/>
          <w:szCs w:val="20"/>
        </w:rPr>
        <w:t>et, nebude DPH uhrazena jemu ale přímo příslušnému správci daně.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 w:hanging="431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 IX.</w:t>
      </w:r>
    </w:p>
    <w:p w:rsidR="00BB0B1B" w:rsidRDefault="000147F1">
      <w:pPr>
        <w:keepNext/>
        <w:spacing w:after="120"/>
        <w:ind w:left="142" w:right="238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pacing w:val="-1"/>
          <w:sz w:val="20"/>
          <w:szCs w:val="20"/>
        </w:rPr>
        <w:t>Záruka</w:t>
      </w:r>
      <w:r>
        <w:rPr>
          <w:rFonts w:ascii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za</w:t>
      </w:r>
      <w:r>
        <w:rPr>
          <w:rFonts w:ascii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dílo,</w:t>
      </w:r>
      <w:r>
        <w:rPr>
          <w:rFonts w:ascii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odpovědnost</w:t>
      </w:r>
      <w:r>
        <w:rPr>
          <w:rFonts w:ascii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za</w:t>
      </w:r>
      <w:r>
        <w:rPr>
          <w:rFonts w:ascii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vady</w:t>
      </w:r>
    </w:p>
    <w:p w:rsidR="00BB0B1B" w:rsidRDefault="000147F1">
      <w:pPr>
        <w:keepNext/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zaručuje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kvalitu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dobu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60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měsíců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dne</w:t>
      </w:r>
      <w:r>
        <w:rPr>
          <w:rFonts w:ascii="Tahoma" w:hAnsi="Tahoma" w:cs="Tahoma"/>
          <w:spacing w:val="-4"/>
          <w:sz w:val="20"/>
          <w:szCs w:val="20"/>
        </w:rPr>
        <w:t xml:space="preserve"> předání a </w:t>
      </w:r>
      <w:r>
        <w:rPr>
          <w:rFonts w:ascii="Tahoma" w:hAnsi="Tahoma" w:cs="Tahoma"/>
          <w:sz w:val="20"/>
          <w:szCs w:val="20"/>
        </w:rPr>
        <w:t>převzetí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 (rozumí se konečné předání celého díla, nikoliv jeho jednotlivých částí).  Zhotovitel zejména odpovídá Objednateli za to, že Dílo má v době předání vlastnosti stanovené obecně závaznými předpisy, Závaznými technickými normami vztahujícími se na provád</w:t>
      </w:r>
      <w:r>
        <w:rPr>
          <w:rFonts w:ascii="Tahoma" w:hAnsi="Tahoma" w:cs="Tahoma"/>
          <w:sz w:val="20"/>
          <w:szCs w:val="20"/>
        </w:rPr>
        <w:t xml:space="preserve">ění díla dle této Smlouvy, popř. vlastnosti obvyklé. Dále odpovídá za to, že Dílo je kompletní, splňuje určenou funkci a odpovídá požadavkům sjednaným ve Smlouvě a oprávněným zájmům objednatele, které lze v souvislosti s Dílem rozumně předpokládat. </w:t>
      </w:r>
    </w:p>
    <w:p w:rsidR="00BB0B1B" w:rsidRDefault="000147F1">
      <w:pPr>
        <w:tabs>
          <w:tab w:val="left" w:pos="544"/>
        </w:tabs>
        <w:spacing w:after="120"/>
        <w:ind w:left="543" w:right="117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případě,</w:t>
      </w:r>
      <w:r>
        <w:rPr>
          <w:rFonts w:ascii="Tahoma" w:hAnsi="Tahoma" w:cs="Tahoma"/>
          <w:spacing w:val="-1"/>
          <w:sz w:val="20"/>
          <w:szCs w:val="20"/>
        </w:rPr>
        <w:t xml:space="preserve"> že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nebude </w:t>
      </w:r>
      <w:r>
        <w:rPr>
          <w:rFonts w:ascii="Tahoma" w:hAnsi="Tahoma" w:cs="Tahoma"/>
          <w:spacing w:val="-1"/>
          <w:sz w:val="20"/>
          <w:szCs w:val="20"/>
        </w:rPr>
        <w:t xml:space="preserve">odpovídat </w:t>
      </w:r>
      <w:r>
        <w:rPr>
          <w:rFonts w:ascii="Tahoma" w:hAnsi="Tahoma" w:cs="Tahoma"/>
          <w:sz w:val="20"/>
          <w:szCs w:val="20"/>
        </w:rPr>
        <w:t>předmětu,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obsahu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rozsahu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plnění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vykazovat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vady,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má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právo</w:t>
      </w:r>
      <w:r>
        <w:rPr>
          <w:rFonts w:ascii="Tahoma" w:hAnsi="Tahoma" w:cs="Tahoma"/>
          <w:spacing w:val="5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jejich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bezplatné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odstranění</w:t>
      </w:r>
      <w:r>
        <w:rPr>
          <w:rFonts w:ascii="Tahoma" w:hAnsi="Tahoma" w:cs="Tahoma"/>
          <w:spacing w:val="5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zhotovitelem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tím,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že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specifikaci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námitek </w:t>
      </w:r>
      <w:r>
        <w:rPr>
          <w:rFonts w:ascii="Tahoma" w:hAnsi="Tahoma" w:cs="Tahoma"/>
          <w:spacing w:val="-1"/>
          <w:sz w:val="20"/>
          <w:szCs w:val="20"/>
        </w:rPr>
        <w:t>vůči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kvalitě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2"/>
          <w:sz w:val="20"/>
          <w:szCs w:val="20"/>
        </w:rPr>
        <w:t xml:space="preserve"> (reklamace) </w:t>
      </w:r>
      <w:r>
        <w:rPr>
          <w:rFonts w:ascii="Tahoma" w:hAnsi="Tahoma" w:cs="Tahoma"/>
          <w:spacing w:val="1"/>
          <w:sz w:val="20"/>
          <w:szCs w:val="20"/>
        </w:rPr>
        <w:t>musí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 xml:space="preserve">zhotoviteli </w:t>
      </w:r>
      <w:r>
        <w:rPr>
          <w:rFonts w:ascii="Tahoma" w:hAnsi="Tahoma" w:cs="Tahoma"/>
          <w:sz w:val="20"/>
          <w:szCs w:val="20"/>
        </w:rPr>
        <w:t xml:space="preserve">sdělit </w:t>
      </w:r>
      <w:r>
        <w:rPr>
          <w:rFonts w:ascii="Tahoma" w:hAnsi="Tahoma" w:cs="Tahoma"/>
          <w:sz w:val="20"/>
          <w:szCs w:val="20"/>
        </w:rPr>
        <w:t>písemně bez</w:t>
      </w:r>
      <w:r>
        <w:rPr>
          <w:rFonts w:ascii="Tahoma" w:hAnsi="Tahoma" w:cs="Tahoma"/>
          <w:spacing w:val="-1"/>
          <w:sz w:val="20"/>
          <w:szCs w:val="20"/>
        </w:rPr>
        <w:t xml:space="preserve"> zbytečného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odkladu poté,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kdy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vady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zjistil,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nejpozději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však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uplynutí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záruční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doby.</w:t>
      </w:r>
    </w:p>
    <w:p w:rsidR="00BB0B1B" w:rsidRDefault="000147F1">
      <w:pPr>
        <w:tabs>
          <w:tab w:val="left" w:pos="544"/>
        </w:tabs>
        <w:spacing w:after="120"/>
        <w:ind w:left="543" w:right="116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Vadou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rozumí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odchylka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kvalitě,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rozsahu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parametrech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díla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stanovených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touto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smlouvou</w:t>
      </w:r>
      <w:r>
        <w:rPr>
          <w:rFonts w:ascii="Tahoma" w:hAnsi="Tahoma" w:cs="Tahoma"/>
          <w:color w:val="FF0000"/>
          <w:spacing w:val="1"/>
          <w:sz w:val="20"/>
          <w:szCs w:val="20"/>
        </w:rPr>
        <w:t>,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obecně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závaznými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právními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předpisy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technickými</w:t>
      </w:r>
      <w:r>
        <w:rPr>
          <w:rFonts w:ascii="Tahoma" w:hAnsi="Tahoma" w:cs="Tahoma"/>
          <w:spacing w:val="-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normami.</w:t>
      </w:r>
    </w:p>
    <w:p w:rsidR="00BB0B1B" w:rsidRDefault="000147F1">
      <w:pPr>
        <w:tabs>
          <w:tab w:val="left" w:pos="544"/>
        </w:tabs>
        <w:spacing w:after="120"/>
        <w:ind w:left="543" w:right="11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zavazuje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případné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vady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odstranit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nejpozději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14</w:t>
      </w:r>
      <w:r>
        <w:rPr>
          <w:rFonts w:ascii="Tahoma" w:hAnsi="Tahoma" w:cs="Tahoma"/>
          <w:spacing w:val="-1"/>
          <w:sz w:val="20"/>
          <w:szCs w:val="20"/>
        </w:rPr>
        <w:t xml:space="preserve"> dnů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písemného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uplatnění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námitek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objednatelem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vůči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kvalitě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díla,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pokud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strany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reklamačního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jednání</w:t>
      </w:r>
      <w:r>
        <w:rPr>
          <w:rFonts w:ascii="Tahoma" w:hAnsi="Tahoma" w:cs="Tahoma"/>
          <w:spacing w:val="7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nedohodnou</w:t>
      </w:r>
      <w:r>
        <w:rPr>
          <w:rFonts w:ascii="Tahoma" w:hAnsi="Tahoma" w:cs="Tahoma"/>
          <w:spacing w:val="-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jinak.</w:t>
      </w:r>
    </w:p>
    <w:p w:rsidR="00BB0B1B" w:rsidRDefault="000147F1">
      <w:pPr>
        <w:tabs>
          <w:tab w:val="left" w:pos="544"/>
        </w:tabs>
        <w:spacing w:after="120"/>
        <w:ind w:left="543" w:right="122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neodpovídá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vady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díla,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vznikly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použitím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nevhodných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podkladů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poskytnutých</w:t>
      </w:r>
      <w:r>
        <w:rPr>
          <w:rFonts w:ascii="Tahoma" w:hAnsi="Tahoma" w:cs="Tahoma"/>
          <w:spacing w:val="6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objednatelem,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jestliže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nemohl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při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vynaložení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veškeré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odborné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péče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zjistit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jejich</w:t>
      </w:r>
      <w:r>
        <w:rPr>
          <w:rFonts w:ascii="Tahoma" w:hAnsi="Tahoma" w:cs="Tahoma"/>
          <w:spacing w:val="8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nevhodnost,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nebo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jejich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nevhodnost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řádně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předem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písemně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upozornil,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ale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ten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jejich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použití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trval.</w:t>
      </w:r>
    </w:p>
    <w:p w:rsidR="00BB0B1B" w:rsidRDefault="000147F1">
      <w:pPr>
        <w:tabs>
          <w:tab w:val="left" w:pos="544"/>
        </w:tabs>
        <w:spacing w:after="120"/>
        <w:ind w:left="543" w:right="12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  <w:t>Uplatněním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nároků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vad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díla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nejsou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dotčeny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nároky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náhradu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škody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pokuty.</w:t>
      </w:r>
    </w:p>
    <w:p w:rsidR="00BB0B1B" w:rsidRDefault="000147F1">
      <w:pPr>
        <w:spacing w:after="120"/>
        <w:ind w:left="543" w:right="124" w:hanging="425"/>
        <w:jc w:val="both"/>
        <w:rPr>
          <w:rFonts w:ascii="Tahoma" w:hAnsi="Tahoma" w:cs="Tahoma"/>
          <w:spacing w:val="-1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7.</w:t>
      </w:r>
      <w:r>
        <w:rPr>
          <w:rFonts w:ascii="Tahoma" w:hAnsi="Tahoma" w:cs="Tahoma"/>
          <w:spacing w:val="-1"/>
          <w:sz w:val="20"/>
          <w:szCs w:val="20"/>
        </w:rPr>
        <w:tab/>
        <w:t xml:space="preserve">Poskytnutím záruky za jakost se neomezuje zákonná odpovědnost zhotovitele ve smyslu § 159 </w:t>
      </w:r>
      <w:r>
        <w:rPr>
          <w:rFonts w:ascii="Tahoma" w:hAnsi="Tahoma" w:cs="Tahoma"/>
          <w:sz w:val="20"/>
          <w:szCs w:val="20"/>
        </w:rPr>
        <w:t xml:space="preserve">zákona č. 183/2006 Sb., o územním plánování a stavebním řádu </w:t>
      </w:r>
      <w:r>
        <w:rPr>
          <w:rFonts w:ascii="Tahoma" w:hAnsi="Tahoma" w:cs="Tahoma"/>
          <w:sz w:val="20"/>
          <w:szCs w:val="20"/>
        </w:rPr>
        <w:t>(stavební zákon)</w:t>
      </w:r>
      <w:r>
        <w:rPr>
          <w:rFonts w:ascii="Tahoma" w:hAnsi="Tahoma" w:cs="Tahoma"/>
          <w:spacing w:val="-1"/>
          <w:sz w:val="20"/>
          <w:szCs w:val="20"/>
        </w:rPr>
        <w:t>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431" w:right="96" w:hanging="431"/>
        <w:jc w:val="center"/>
        <w:rPr>
          <w:rFonts w:ascii="Tahoma" w:hAnsi="Tahoma" w:cs="Tahoma"/>
          <w:b w:val="0"/>
          <w:bCs w:val="0"/>
          <w:spacing w:val="21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X.</w:t>
      </w:r>
      <w:r>
        <w:rPr>
          <w:rFonts w:ascii="Tahoma" w:hAnsi="Tahoma" w:cs="Tahoma"/>
          <w:b w:val="0"/>
          <w:bCs w:val="0"/>
          <w:spacing w:val="21"/>
          <w:sz w:val="20"/>
          <w:szCs w:val="20"/>
        </w:rPr>
        <w:t xml:space="preserve"> </w:t>
      </w:r>
    </w:p>
    <w:p w:rsidR="00BB0B1B" w:rsidRDefault="000147F1">
      <w:pPr>
        <w:pStyle w:val="Nadpis1"/>
        <w:spacing w:before="0" w:after="120" w:line="276" w:lineRule="auto"/>
        <w:ind w:right="9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Smluvní</w:t>
      </w:r>
      <w:r>
        <w:rPr>
          <w:rFonts w:ascii="Tahoma" w:hAnsi="Tahoma" w:cs="Tahoma"/>
          <w:bCs w:val="0"/>
          <w:spacing w:val="-16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pokuty a úrok z prodlení</w:t>
      </w:r>
    </w:p>
    <w:p w:rsidR="00BB0B1B" w:rsidRDefault="000147F1">
      <w:pPr>
        <w:tabs>
          <w:tab w:val="left" w:pos="479"/>
        </w:tabs>
        <w:spacing w:after="120"/>
        <w:ind w:left="478" w:right="114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případě,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neodstraní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vady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nejpozději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14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dnů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písemného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uplatnění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reklamace,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stanoví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pokuta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zhotoviteli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výši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10 000 Kč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7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každý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započatý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den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prodlení.</w:t>
      </w:r>
    </w:p>
    <w:p w:rsidR="00BB0B1B" w:rsidRDefault="000147F1">
      <w:pPr>
        <w:tabs>
          <w:tab w:val="left" w:pos="479"/>
        </w:tabs>
        <w:spacing w:after="120"/>
        <w:ind w:left="478" w:right="116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prodlení se splněním termínů</w:t>
      </w:r>
      <w:r>
        <w:rPr>
          <w:rFonts w:ascii="Tahoma" w:hAnsi="Tahoma" w:cs="Tahoma"/>
          <w:spacing w:val="12"/>
          <w:sz w:val="20"/>
          <w:szCs w:val="20"/>
        </w:rPr>
        <w:t xml:space="preserve"> sjednaných pro splnění jednotlivých fází (samostatných částí díla určených k předání a převzetí) </w:t>
      </w:r>
      <w:r>
        <w:rPr>
          <w:rFonts w:ascii="Tahoma" w:hAnsi="Tahoma" w:cs="Tahoma"/>
          <w:spacing w:val="-1"/>
          <w:sz w:val="20"/>
          <w:szCs w:val="20"/>
        </w:rPr>
        <w:t>uvedených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článku</w:t>
      </w:r>
      <w:r>
        <w:rPr>
          <w:rFonts w:ascii="Tahoma" w:hAnsi="Tahoma" w:cs="Tahoma"/>
          <w:spacing w:val="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VI.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této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smlouvy,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uhradit</w:t>
      </w:r>
      <w:r>
        <w:rPr>
          <w:rFonts w:ascii="Tahoma" w:hAnsi="Tahoma" w:cs="Tahoma"/>
          <w:spacing w:val="9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pokutu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výši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10 000 Kč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každý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započatý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den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prodlení.</w:t>
      </w:r>
    </w:p>
    <w:p w:rsidR="00BB0B1B" w:rsidRDefault="000147F1">
      <w:pPr>
        <w:tabs>
          <w:tab w:val="left" w:pos="479"/>
        </w:tabs>
        <w:spacing w:after="120"/>
        <w:ind w:left="478" w:right="117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případě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prodlení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 plněním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peněžitých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závazků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uvedených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článku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VII</w:t>
      </w:r>
      <w:r>
        <w:rPr>
          <w:rFonts w:ascii="Tahoma" w:hAnsi="Tahoma" w:cs="Tahoma"/>
          <w:spacing w:val="31"/>
          <w:sz w:val="20"/>
          <w:szCs w:val="20"/>
        </w:rPr>
        <w:t xml:space="preserve">. a </w:t>
      </w:r>
      <w:r>
        <w:rPr>
          <w:rFonts w:ascii="Tahoma" w:hAnsi="Tahoma" w:cs="Tahoma"/>
          <w:sz w:val="20"/>
          <w:szCs w:val="20"/>
        </w:rPr>
        <w:t>VIII.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7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sjednávají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účastníci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úrok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prodlení</w:t>
      </w:r>
      <w:r>
        <w:rPr>
          <w:rFonts w:ascii="Tahoma" w:hAnsi="Tahoma" w:cs="Tahoma"/>
          <w:spacing w:val="3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3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výši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stanovené obecně závazným právním předpisem.</w:t>
      </w:r>
    </w:p>
    <w:p w:rsidR="00BB0B1B" w:rsidRDefault="000147F1">
      <w:pPr>
        <w:spacing w:after="120"/>
        <w:ind w:left="478" w:right="117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V případě porušení povinnosti dle </w:t>
      </w:r>
      <w:r>
        <w:rPr>
          <w:rFonts w:ascii="Tahoma" w:hAnsi="Tahoma" w:cs="Tahoma"/>
          <w:sz w:val="20"/>
          <w:szCs w:val="20"/>
        </w:rPr>
        <w:t>článku XIII. této smlouvy se zhotovitel zavazuje uhradit objednateli smluvní pokutu ve výši 50.000,- Kč za každý zjištěný případ porušení této povinnosti.</w:t>
      </w:r>
    </w:p>
    <w:p w:rsidR="00BB0B1B" w:rsidRDefault="000147F1">
      <w:pPr>
        <w:tabs>
          <w:tab w:val="left" w:pos="479"/>
        </w:tabs>
        <w:spacing w:after="120"/>
        <w:ind w:left="478" w:right="116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oprávněn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pokutu,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případně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náhradu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škody,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důsledku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závazku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</w:t>
      </w:r>
      <w:r>
        <w:rPr>
          <w:rFonts w:ascii="Tahoma" w:hAnsi="Tahoma" w:cs="Tahoma"/>
          <w:spacing w:val="-1"/>
          <w:sz w:val="20"/>
          <w:szCs w:val="20"/>
        </w:rPr>
        <w:t>ovitele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vznikl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nárok,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započíst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kterékoliv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úhrady,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která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přísluší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zhotoviteli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příslušných</w:t>
      </w:r>
      <w:r>
        <w:rPr>
          <w:rFonts w:ascii="Tahoma" w:hAnsi="Tahoma" w:cs="Tahoma"/>
          <w:spacing w:val="7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ustanovení</w:t>
      </w:r>
      <w:r>
        <w:rPr>
          <w:rFonts w:ascii="Tahoma" w:hAnsi="Tahoma" w:cs="Tahoma"/>
          <w:spacing w:val="-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smlouvy.</w:t>
      </w:r>
    </w:p>
    <w:p w:rsidR="00BB0B1B" w:rsidRDefault="000147F1">
      <w:pPr>
        <w:tabs>
          <w:tab w:val="left" w:pos="479"/>
        </w:tabs>
        <w:spacing w:after="120"/>
        <w:ind w:left="478" w:right="1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strana,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vznikne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právo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uplatnit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pokutu,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může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základě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své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vůle</w:t>
      </w:r>
      <w:r>
        <w:rPr>
          <w:rFonts w:ascii="Tahoma" w:hAnsi="Tahoma" w:cs="Tahoma"/>
          <w:spacing w:val="6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upustit.</w:t>
      </w:r>
    </w:p>
    <w:p w:rsidR="00BB0B1B" w:rsidRDefault="000147F1">
      <w:pPr>
        <w:spacing w:after="120"/>
        <w:ind w:left="478" w:right="1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7.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Uplatnění kterékoliv ze smluvních pokut nezbavuje Objednatele práva k uplatnění případné náhrady vzniklé škody v plném rozsahu, přičemž se částka zaplacených smluvních pokut do výše náhrady škody nezapočítává. </w:t>
      </w:r>
    </w:p>
    <w:p w:rsidR="00BB0B1B" w:rsidRDefault="00BB0B1B">
      <w:pPr>
        <w:tabs>
          <w:tab w:val="left" w:pos="479"/>
        </w:tabs>
        <w:spacing w:after="120"/>
        <w:ind w:right="120"/>
        <w:jc w:val="both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890" w:right="89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pacing w:val="-1"/>
          <w:sz w:val="20"/>
          <w:szCs w:val="20"/>
        </w:rPr>
        <w:t>XI.</w:t>
      </w:r>
    </w:p>
    <w:p w:rsidR="00BB0B1B" w:rsidRDefault="000147F1">
      <w:pPr>
        <w:keepNext/>
        <w:spacing w:after="120"/>
        <w:ind w:left="1105" w:right="110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pacing w:val="-1"/>
          <w:sz w:val="20"/>
          <w:szCs w:val="20"/>
        </w:rPr>
        <w:t>Další</w:t>
      </w:r>
      <w:r>
        <w:rPr>
          <w:rFonts w:ascii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práva</w:t>
      </w:r>
      <w:r>
        <w:rPr>
          <w:rFonts w:ascii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a</w:t>
      </w:r>
      <w:r>
        <w:rPr>
          <w:rFonts w:ascii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povinnosti</w:t>
      </w:r>
      <w:r>
        <w:rPr>
          <w:rFonts w:ascii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smluvních</w:t>
      </w:r>
      <w:r>
        <w:rPr>
          <w:rFonts w:ascii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stran</w:t>
      </w:r>
    </w:p>
    <w:p w:rsidR="00BB0B1B" w:rsidRDefault="000147F1">
      <w:pPr>
        <w:tabs>
          <w:tab w:val="left" w:pos="544"/>
        </w:tabs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při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řídit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výchozími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podklady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objednatele,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jeho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následnými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pokyny,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ustanoveními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vyplývajícími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dohod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mezi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smluvními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stranami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poskytovat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průběžné informace </w:t>
      </w:r>
      <w:r>
        <w:rPr>
          <w:rFonts w:ascii="Tahoma" w:hAnsi="Tahoma" w:cs="Tahoma"/>
          <w:spacing w:val="-1"/>
          <w:sz w:val="20"/>
          <w:szCs w:val="20"/>
        </w:rPr>
        <w:t>objednateli</w:t>
      </w:r>
      <w:r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stavu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rozpracovaného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</w:p>
    <w:p w:rsidR="00BB0B1B" w:rsidRDefault="000147F1">
      <w:pPr>
        <w:spacing w:after="120"/>
        <w:ind w:left="543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řídit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při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zpracování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jednotlivých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fází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pokyny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objednatele.</w:t>
      </w:r>
    </w:p>
    <w:p w:rsidR="00BB0B1B" w:rsidRDefault="000147F1">
      <w:pPr>
        <w:tabs>
          <w:tab w:val="left" w:pos="544"/>
        </w:tabs>
        <w:spacing w:after="120"/>
        <w:ind w:left="543" w:right="11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bude</w:t>
      </w:r>
      <w:r>
        <w:rPr>
          <w:rFonts w:ascii="Tahoma" w:hAnsi="Tahoma" w:cs="Tahoma"/>
          <w:spacing w:val="3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řešení</w:t>
      </w:r>
      <w:r>
        <w:rPr>
          <w:rFonts w:ascii="Tahoma" w:hAnsi="Tahoma" w:cs="Tahoma"/>
          <w:spacing w:val="3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díla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průběžně</w:t>
      </w:r>
      <w:r>
        <w:rPr>
          <w:rFonts w:ascii="Tahoma" w:hAnsi="Tahoma" w:cs="Tahoma"/>
          <w:spacing w:val="3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konzultovat</w:t>
      </w:r>
      <w:r>
        <w:rPr>
          <w:rFonts w:ascii="Tahoma" w:hAnsi="Tahoma" w:cs="Tahoma"/>
          <w:spacing w:val="3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44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objednatelem dle</w:t>
      </w:r>
      <w:r>
        <w:rPr>
          <w:rFonts w:ascii="Tahoma" w:hAnsi="Tahoma" w:cs="Tahoma"/>
          <w:spacing w:val="5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požadavků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 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vyzvání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příslušných</w:t>
      </w:r>
      <w:r>
        <w:rPr>
          <w:rFonts w:ascii="Tahoma" w:hAnsi="Tahoma" w:cs="Tahoma"/>
          <w:spacing w:val="3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orgánů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veřejné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správy,</w:t>
      </w:r>
      <w:r>
        <w:rPr>
          <w:rFonts w:ascii="Tahoma" w:hAnsi="Tahoma" w:cs="Tahoma"/>
          <w:spacing w:val="3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nebo</w:t>
      </w:r>
      <w:r>
        <w:rPr>
          <w:rFonts w:ascii="Tahoma" w:hAnsi="Tahoma" w:cs="Tahoma"/>
          <w:spacing w:val="5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vlastního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podnětu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zúčastní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pracovních schůzek,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kterých poskytne podklady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odpovídající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rozpracovanosti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daném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čase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podá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tomu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odborný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výklad.</w:t>
      </w:r>
    </w:p>
    <w:p w:rsidR="00BB0B1B" w:rsidRDefault="000147F1">
      <w:pPr>
        <w:spacing w:after="120"/>
        <w:ind w:left="543" w:right="114" w:hanging="425"/>
        <w:jc w:val="both"/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umožní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průběžnou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kontrolu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plnění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předmětu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formou</w:t>
      </w:r>
      <w:r>
        <w:rPr>
          <w:rFonts w:ascii="Tahoma" w:hAnsi="Tahoma" w:cs="Tahoma"/>
          <w:spacing w:val="19"/>
          <w:sz w:val="20"/>
          <w:szCs w:val="20"/>
        </w:rPr>
        <w:t xml:space="preserve"> výrobních výborů</w:t>
      </w:r>
      <w:r>
        <w:rPr>
          <w:rFonts w:ascii="Tahoma" w:hAnsi="Tahoma" w:cs="Tahoma"/>
          <w:sz w:val="20"/>
          <w:szCs w:val="20"/>
        </w:rPr>
        <w:t xml:space="preserve">. Výrobní </w:t>
      </w:r>
      <w:r>
        <w:rPr>
          <w:rFonts w:ascii="Tahoma" w:hAnsi="Tahoma" w:cs="Tahoma"/>
          <w:sz w:val="20"/>
          <w:szCs w:val="20"/>
        </w:rPr>
        <w:t>výbory budou svolány s týdenním předstihem zhotovitelem. Nedohodnou-li se smluvní strany v průběhu prací jinak, budou probíhat nejméně jednou za kalendářní měsíc. Zhotovitel je povinen rovněž v případě potřeby organizovat technické konzultace včetně zabezp</w:t>
      </w:r>
      <w:r>
        <w:rPr>
          <w:rFonts w:ascii="Tahoma" w:hAnsi="Tahoma" w:cs="Tahoma"/>
          <w:sz w:val="20"/>
          <w:szCs w:val="20"/>
        </w:rPr>
        <w:t>ečení dotčených osob, orgánů veřejné správy a organizací.</w:t>
      </w:r>
    </w:p>
    <w:p w:rsidR="00BB0B1B" w:rsidRDefault="000147F1">
      <w:pPr>
        <w:tabs>
          <w:tab w:val="left" w:pos="544"/>
        </w:tabs>
        <w:spacing w:after="120"/>
        <w:ind w:left="543" w:right="121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může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pověřit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provedením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části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jinou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osobu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jen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předchozím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písemným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souhlasem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objednatele.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Při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jinou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osobou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(subdodavatelem)</w:t>
      </w:r>
      <w:r>
        <w:rPr>
          <w:rFonts w:ascii="Tahoma" w:hAnsi="Tahoma" w:cs="Tahoma"/>
          <w:spacing w:val="25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má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odpovědnost,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jako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by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prováděl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sám.</w:t>
      </w:r>
    </w:p>
    <w:p w:rsidR="00BB0B1B" w:rsidRDefault="000147F1">
      <w:pPr>
        <w:tabs>
          <w:tab w:val="left" w:pos="544"/>
        </w:tabs>
        <w:spacing w:after="120"/>
        <w:ind w:left="543" w:right="11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povinen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zabezpečit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realizaci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výlučně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pracovníky s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odpovídající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autorizací,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kvalifikací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vzděláním,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kterých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ke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splnění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předmětu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třeba.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Zhotovitel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prohlašuje,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takovými</w:t>
      </w:r>
      <w:r>
        <w:rPr>
          <w:rFonts w:ascii="Tahoma" w:hAnsi="Tahoma" w:cs="Tahoma"/>
          <w:spacing w:val="-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osobami</w:t>
      </w:r>
      <w:r>
        <w:rPr>
          <w:rFonts w:ascii="Tahoma" w:hAnsi="Tahoma" w:cs="Tahoma"/>
          <w:spacing w:val="-14"/>
          <w:sz w:val="20"/>
          <w:szCs w:val="20"/>
        </w:rPr>
        <w:t xml:space="preserve"> v dostatečném počtu </w:t>
      </w:r>
      <w:r>
        <w:rPr>
          <w:rFonts w:ascii="Tahoma" w:hAnsi="Tahoma" w:cs="Tahoma"/>
          <w:sz w:val="20"/>
          <w:szCs w:val="20"/>
        </w:rPr>
        <w:t xml:space="preserve">disponuje. </w:t>
      </w:r>
    </w:p>
    <w:p w:rsidR="00BB0B1B" w:rsidRDefault="000147F1">
      <w:pPr>
        <w:tabs>
          <w:tab w:val="left" w:pos="544"/>
        </w:tabs>
        <w:spacing w:after="120"/>
        <w:ind w:left="543" w:right="118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7.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si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průběhu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provádění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počínat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tak,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aby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rámci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své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činnosti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nezpůsobil</w:t>
      </w:r>
      <w:r>
        <w:rPr>
          <w:rFonts w:ascii="Tahoma" w:hAnsi="Tahoma" w:cs="Tahoma"/>
          <w:spacing w:val="5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-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újmu.</w:t>
      </w:r>
    </w:p>
    <w:p w:rsidR="00BB0B1B" w:rsidRDefault="000147F1">
      <w:pPr>
        <w:tabs>
          <w:tab w:val="left" w:pos="544"/>
        </w:tabs>
        <w:spacing w:after="120"/>
        <w:ind w:left="543" w:right="122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8.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informovat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všech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změnách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týkajících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předmětu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díla,</w:t>
      </w:r>
      <w:r>
        <w:rPr>
          <w:rFonts w:ascii="Tahoma" w:hAnsi="Tahoma" w:cs="Tahoma"/>
          <w:spacing w:val="7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budou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známy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mohou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ovlivnit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výsledek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prací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na díle.</w:t>
      </w:r>
    </w:p>
    <w:p w:rsidR="00BB0B1B" w:rsidRDefault="000147F1">
      <w:pPr>
        <w:tabs>
          <w:tab w:val="left" w:pos="544"/>
        </w:tabs>
        <w:spacing w:after="120"/>
        <w:ind w:left="543" w:right="118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9.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zavazuje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poskytnout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součinnost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při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kontrole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souladu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zákonem</w:t>
      </w:r>
      <w:r>
        <w:rPr>
          <w:rFonts w:ascii="Tahoma" w:hAnsi="Tahoma" w:cs="Tahoma"/>
          <w:spacing w:val="7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č.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320/2001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Sb.,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finanční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kontrole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veřejné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správě,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znění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pozdějších</w:t>
      </w:r>
      <w:r>
        <w:rPr>
          <w:rFonts w:ascii="Tahoma" w:hAnsi="Tahoma" w:cs="Tahoma"/>
          <w:spacing w:val="4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předpisů,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rozsahu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nezbytném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ke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splnění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účelu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kontroly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týkající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XII. </w:t>
      </w:r>
    </w:p>
    <w:p w:rsidR="00BB0B1B" w:rsidRDefault="000147F1">
      <w:pPr>
        <w:pStyle w:val="Nadpis1"/>
        <w:spacing w:before="0" w:after="120" w:line="276" w:lineRule="auto"/>
        <w:ind w:left="142" w:right="9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Ostatní</w:t>
      </w:r>
      <w:r>
        <w:rPr>
          <w:rFonts w:ascii="Tahoma" w:hAnsi="Tahoma" w:cs="Tahoma"/>
          <w:bCs w:val="0"/>
          <w:spacing w:val="-17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ujednání</w:t>
      </w:r>
    </w:p>
    <w:p w:rsidR="00BB0B1B" w:rsidRDefault="000147F1">
      <w:pPr>
        <w:tabs>
          <w:tab w:val="left" w:pos="567"/>
        </w:tabs>
        <w:spacing w:after="120"/>
        <w:ind w:left="478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  <w:t>Ve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věcech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technických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zastupuje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objednatele:</w:t>
      </w:r>
    </w:p>
    <w:p w:rsidR="00BB0B1B" w:rsidRDefault="000147F1">
      <w:pPr>
        <w:spacing w:after="120"/>
        <w:ind w:left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Bc. Šárka Marešová, vedoucí oddělení investic a realizací Magistrátu města Teplice</w:t>
      </w:r>
    </w:p>
    <w:p w:rsidR="00BB0B1B" w:rsidRDefault="000147F1">
      <w:pPr>
        <w:tabs>
          <w:tab w:val="left" w:pos="567"/>
        </w:tabs>
        <w:spacing w:after="120"/>
        <w:ind w:left="478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  <w:t>Ve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věcech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technických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zastupuje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</w:t>
      </w:r>
      <w:r>
        <w:rPr>
          <w:rFonts w:ascii="Tahoma" w:hAnsi="Tahoma" w:cs="Tahoma"/>
          <w:sz w:val="20"/>
          <w:szCs w:val="20"/>
        </w:rPr>
        <w:t>:</w:t>
      </w:r>
    </w:p>
    <w:p w:rsidR="00BB0B1B" w:rsidRDefault="000147F1">
      <w:pPr>
        <w:spacing w:after="120"/>
        <w:ind w:left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highlight w:val="yellow"/>
        </w:rPr>
        <w:t>___</w:t>
      </w:r>
    </w:p>
    <w:p w:rsidR="00BB0B1B" w:rsidRDefault="000147F1">
      <w:pPr>
        <w:tabs>
          <w:tab w:val="left" w:pos="479"/>
        </w:tabs>
        <w:spacing w:after="120"/>
        <w:ind w:left="478" w:right="1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Jakékoliv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změny</w:t>
      </w:r>
      <w:r>
        <w:rPr>
          <w:rFonts w:ascii="Tahoma" w:hAnsi="Tahoma" w:cs="Tahoma"/>
          <w:spacing w:val="4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 je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možné</w:t>
      </w:r>
      <w:r>
        <w:rPr>
          <w:rFonts w:ascii="Tahoma" w:hAnsi="Tahoma" w:cs="Tahoma"/>
          <w:spacing w:val="5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provádět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pouze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5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základě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předchozí</w:t>
      </w:r>
      <w:r>
        <w:rPr>
          <w:rFonts w:ascii="Tahoma" w:hAnsi="Tahoma" w:cs="Tahoma"/>
          <w:spacing w:val="5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písemné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dohody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smluvních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stran,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formou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dodatku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 xml:space="preserve"> této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smlouvě.</w:t>
      </w:r>
    </w:p>
    <w:p w:rsidR="00BB0B1B" w:rsidRDefault="000147F1">
      <w:pPr>
        <w:spacing w:after="120"/>
        <w:ind w:left="478" w:right="1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Vlastnická </w:t>
      </w:r>
      <w:r>
        <w:rPr>
          <w:rFonts w:ascii="Tahoma" w:hAnsi="Tahoma" w:cs="Tahoma"/>
          <w:spacing w:val="-1"/>
          <w:sz w:val="20"/>
          <w:szCs w:val="20"/>
        </w:rPr>
        <w:t>práva</w:t>
      </w:r>
      <w:r>
        <w:rPr>
          <w:rFonts w:ascii="Tahoma" w:hAnsi="Tahoma" w:cs="Tahoma"/>
          <w:sz w:val="20"/>
          <w:szCs w:val="20"/>
        </w:rPr>
        <w:t xml:space="preserve"> k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dílu</w:t>
      </w:r>
      <w:r>
        <w:rPr>
          <w:rFonts w:ascii="Tahoma" w:hAnsi="Tahoma" w:cs="Tahoma"/>
          <w:sz w:val="20"/>
          <w:szCs w:val="20"/>
        </w:rPr>
        <w:t xml:space="preserve"> budou přecházet </w:t>
      </w:r>
      <w:r>
        <w:rPr>
          <w:rFonts w:ascii="Tahoma" w:hAnsi="Tahoma" w:cs="Tahoma"/>
          <w:spacing w:val="-2"/>
          <w:sz w:val="20"/>
          <w:szCs w:val="20"/>
        </w:rPr>
        <w:t>ze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zhotovitele</w:t>
      </w:r>
      <w:r>
        <w:rPr>
          <w:rFonts w:ascii="Tahoma" w:hAnsi="Tahoma" w:cs="Tahoma"/>
          <w:sz w:val="20"/>
          <w:szCs w:val="20"/>
        </w:rPr>
        <w:t xml:space="preserve"> na objednatele postupně</w:t>
      </w:r>
      <w:r>
        <w:rPr>
          <w:rFonts w:ascii="Tahoma" w:hAnsi="Tahoma" w:cs="Tahoma"/>
          <w:spacing w:val="44"/>
          <w:sz w:val="20"/>
          <w:szCs w:val="20"/>
        </w:rPr>
        <w:t xml:space="preserve"> předáním jednotli</w:t>
      </w:r>
      <w:r>
        <w:rPr>
          <w:rFonts w:ascii="Tahoma" w:hAnsi="Tahoma" w:cs="Tahoma"/>
          <w:sz w:val="20"/>
          <w:szCs w:val="20"/>
        </w:rPr>
        <w:t>vých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částí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smlouvy.</w:t>
      </w:r>
    </w:p>
    <w:p w:rsidR="00BB0B1B" w:rsidRDefault="000147F1">
      <w:pPr>
        <w:tabs>
          <w:tab w:val="left" w:pos="479"/>
        </w:tabs>
        <w:spacing w:after="120"/>
        <w:ind w:left="478" w:right="111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prohlašuje,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dílu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nevztahují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práva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třetích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osob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podle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zvláštního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zákona.</w:t>
      </w:r>
      <w:r>
        <w:rPr>
          <w:rFonts w:ascii="Tahoma" w:hAnsi="Tahoma" w:cs="Tahoma"/>
          <w:spacing w:val="6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Uhrazením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ceny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přechází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na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právo</w:t>
      </w:r>
      <w:r>
        <w:rPr>
          <w:rFonts w:ascii="Tahoma" w:hAnsi="Tahoma" w:cs="Tahoma"/>
          <w:spacing w:val="1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dílo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užít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smyslu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zákona</w:t>
      </w:r>
      <w:r>
        <w:rPr>
          <w:rFonts w:ascii="Tahoma" w:hAnsi="Tahoma" w:cs="Tahoma"/>
          <w:spacing w:val="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č.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121/2000</w:t>
      </w:r>
      <w:r>
        <w:rPr>
          <w:rFonts w:ascii="Tahoma" w:hAnsi="Tahoma" w:cs="Tahoma"/>
          <w:spacing w:val="1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Sb.,</w:t>
      </w:r>
      <w:r>
        <w:rPr>
          <w:rFonts w:ascii="Tahoma" w:hAnsi="Tahoma" w:cs="Tahoma"/>
          <w:spacing w:val="6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autorský</w:t>
      </w:r>
      <w:r>
        <w:rPr>
          <w:rFonts w:ascii="Tahoma" w:hAnsi="Tahoma" w:cs="Tahoma"/>
          <w:spacing w:val="-1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zákon,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znění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pozdějších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předpisů a OZ.</w:t>
      </w:r>
    </w:p>
    <w:p w:rsidR="00BB0B1B" w:rsidRDefault="000147F1">
      <w:pPr>
        <w:spacing w:after="120"/>
        <w:ind w:left="478" w:right="111" w:hanging="360"/>
        <w:jc w:val="both"/>
        <w:rPr>
          <w:rFonts w:ascii="Tahoma" w:hAnsi="Tahoma" w:cs="Tahoma"/>
          <w:spacing w:val="-1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pacing w:val="-1"/>
          <w:sz w:val="20"/>
          <w:szCs w:val="20"/>
        </w:rPr>
        <w:t>Podpisem této smlouvy zhotovitel poskytuje objednateli na dobu autorskoprávní ochrany díla, bez územního omezení a v neomezeném množstevním rozsahu výhradní licenci k vytváření kopií, užívání a zpřístupnění dalším osobám díla nebo jakékoliv jeho části a ta</w:t>
      </w:r>
      <w:r>
        <w:rPr>
          <w:rFonts w:ascii="Tahoma" w:hAnsi="Tahoma" w:cs="Tahoma"/>
          <w:spacing w:val="-1"/>
          <w:sz w:val="20"/>
          <w:szCs w:val="20"/>
        </w:rPr>
        <w:t>ké jakýchkoliv dokumentů, listin, náčrtů, návrhů, změn díla a dat vytvořených nebo poskytnutých zhotovitelem, jež podle právních předpisů představují autorská díla, včetně práva upravovat a měnit takováto autorská díla. Tato licence zůstane v platnosti běh</w:t>
      </w:r>
      <w:r>
        <w:rPr>
          <w:rFonts w:ascii="Tahoma" w:hAnsi="Tahoma" w:cs="Tahoma"/>
          <w:spacing w:val="-1"/>
          <w:sz w:val="20"/>
          <w:szCs w:val="20"/>
        </w:rPr>
        <w:t>em celé doby užívání díla a bude opravňovat jakoukoli osobu, která bude řádným vlastníkem nebo uživatelem díla, vytvářet kopie, využívat a zpřístupnit dalším osobám taková autorská díla.</w:t>
      </w:r>
    </w:p>
    <w:p w:rsidR="00BB0B1B" w:rsidRDefault="000147F1">
      <w:pPr>
        <w:tabs>
          <w:tab w:val="left" w:pos="479"/>
        </w:tabs>
        <w:spacing w:after="120"/>
        <w:ind w:left="478" w:right="116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7.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4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dává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souhlas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tím,</w:t>
      </w:r>
      <w:r>
        <w:rPr>
          <w:rFonts w:ascii="Tahoma" w:hAnsi="Tahoma" w:cs="Tahoma"/>
          <w:spacing w:val="4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aby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</w:t>
      </w:r>
      <w:r>
        <w:rPr>
          <w:rFonts w:ascii="Tahoma" w:hAnsi="Tahoma" w:cs="Tahoma"/>
          <w:spacing w:val="4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zhotovené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předané</w:t>
      </w:r>
      <w:r>
        <w:rPr>
          <w:rFonts w:ascii="Tahoma" w:hAnsi="Tahoma" w:cs="Tahoma"/>
          <w:spacing w:val="4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části</w:t>
      </w:r>
      <w:r>
        <w:rPr>
          <w:rFonts w:ascii="Tahoma" w:hAnsi="Tahoma" w:cs="Tahoma"/>
          <w:spacing w:val="4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bez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omezení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rozmnožoval, upravoval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užíval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veškeré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potřeby </w:t>
      </w:r>
      <w:r>
        <w:rPr>
          <w:rFonts w:ascii="Tahoma" w:hAnsi="Tahoma" w:cs="Tahoma"/>
          <w:spacing w:val="-1"/>
          <w:sz w:val="20"/>
          <w:szCs w:val="20"/>
        </w:rPr>
        <w:t>výkonu</w:t>
      </w:r>
      <w:r>
        <w:rPr>
          <w:rFonts w:ascii="Tahoma" w:hAnsi="Tahoma" w:cs="Tahoma"/>
          <w:sz w:val="20"/>
          <w:szCs w:val="20"/>
        </w:rPr>
        <w:t xml:space="preserve"> státní správy a samosprávy</w:t>
      </w:r>
      <w:r>
        <w:rPr>
          <w:rFonts w:ascii="Tahoma" w:hAnsi="Tahoma" w:cs="Tahoma"/>
          <w:spacing w:val="7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např.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prezentace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internetu,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médiích,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budoucí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změny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dokumentace,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pořizování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kopií.</w:t>
      </w:r>
    </w:p>
    <w:p w:rsidR="00BB0B1B" w:rsidRDefault="00BB0B1B">
      <w:pPr>
        <w:pStyle w:val="Nadpis1"/>
        <w:spacing w:line="276" w:lineRule="auto"/>
        <w:ind w:left="142" w:right="96"/>
        <w:jc w:val="center"/>
        <w:rPr>
          <w:rFonts w:ascii="Tahoma" w:hAnsi="Tahoma" w:cs="Tahoma"/>
          <w:b w:val="0"/>
          <w:bCs w:val="0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XIII. </w:t>
      </w:r>
    </w:p>
    <w:p w:rsidR="00BB0B1B" w:rsidRDefault="000147F1">
      <w:pPr>
        <w:pStyle w:val="Nadpis1"/>
        <w:spacing w:before="0" w:after="120" w:line="276" w:lineRule="auto"/>
        <w:ind w:left="142" w:right="9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 xml:space="preserve">Obchodní tajemství a </w:t>
      </w:r>
      <w:r>
        <w:rPr>
          <w:rFonts w:ascii="Tahoma" w:hAnsi="Tahoma" w:cs="Tahoma"/>
          <w:bCs w:val="0"/>
          <w:sz w:val="20"/>
          <w:szCs w:val="20"/>
        </w:rPr>
        <w:t>ochrana informací</w:t>
      </w:r>
    </w:p>
    <w:p w:rsidR="00BB0B1B" w:rsidRDefault="000147F1">
      <w:pPr>
        <w:tabs>
          <w:tab w:val="left" w:pos="479"/>
        </w:tabs>
        <w:spacing w:after="120"/>
        <w:ind w:left="478" w:right="113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Smluvní strany prohlašují, že skutečnosti uvedené v této Smlouvě nepovažují za obchodní tajemství ve smyslu ustanovení § 504 OZ ani za důvěrné údaje či sdělení ve smyslu ustanovení § 1730 OZ a udělují proto svolení k jejich užití a zveřejnění bez stanovení</w:t>
      </w:r>
      <w:r>
        <w:rPr>
          <w:rFonts w:ascii="Tahoma" w:hAnsi="Tahoma" w:cs="Tahoma"/>
          <w:sz w:val="20"/>
          <w:szCs w:val="20"/>
        </w:rPr>
        <w:t xml:space="preserve"> jakýchkoliv dalších podmínek. Tímto ujednáním však není dotčena povinnost zhotovitele k ochraně obchodního tajemství a důvěrných údajů či sdělení, které mu budou poskytnuty ze strany objednatele. Pro odstranění pochybností smluvní strany sjednávají, že ta</w:t>
      </w:r>
      <w:r>
        <w:rPr>
          <w:rFonts w:ascii="Tahoma" w:hAnsi="Tahoma" w:cs="Tahoma"/>
          <w:sz w:val="20"/>
          <w:szCs w:val="20"/>
        </w:rPr>
        <w:t xml:space="preserve">kovými důvěrnými údaji a sděleními jsou veškeré informace, poskytnuté objednatelem zhotoviteli. </w:t>
      </w:r>
    </w:p>
    <w:p w:rsidR="00BB0B1B" w:rsidRDefault="000147F1">
      <w:pPr>
        <w:spacing w:after="120"/>
        <w:ind w:left="478" w:right="113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Smluvní strany sjednávají, že povinnost dle odst. 1 tohoto článku této smlouvy se vztahuje i na třetí osoby, kterými plní zhotovitel část předmětu díla. Za </w:t>
      </w:r>
      <w:r>
        <w:rPr>
          <w:rFonts w:ascii="Tahoma" w:hAnsi="Tahoma" w:cs="Tahoma"/>
          <w:sz w:val="20"/>
          <w:szCs w:val="20"/>
        </w:rPr>
        <w:t>dodržení této povinnosti odpovídá objednateli přímo zhotovitel.</w:t>
      </w:r>
    </w:p>
    <w:p w:rsidR="00BB0B1B" w:rsidRDefault="00BB0B1B">
      <w:pPr>
        <w:spacing w:after="120"/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line="276" w:lineRule="auto"/>
        <w:ind w:left="142" w:right="96"/>
        <w:jc w:val="center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Článek</w:t>
      </w:r>
      <w:r>
        <w:rPr>
          <w:rFonts w:ascii="Tahoma" w:hAnsi="Tahoma" w:cs="Tahoma"/>
          <w:b w:val="0"/>
          <w:bCs w:val="0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XIV. </w:t>
      </w:r>
    </w:p>
    <w:p w:rsidR="00BB0B1B" w:rsidRDefault="000147F1">
      <w:pPr>
        <w:pStyle w:val="Nadpis1"/>
        <w:spacing w:before="0" w:after="120" w:line="276" w:lineRule="auto"/>
        <w:ind w:left="142" w:right="96" w:hanging="1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 w:val="0"/>
          <w:spacing w:val="-1"/>
          <w:sz w:val="20"/>
          <w:szCs w:val="20"/>
        </w:rPr>
        <w:t>Závěrečná</w:t>
      </w:r>
      <w:r>
        <w:rPr>
          <w:rFonts w:ascii="Tahoma" w:hAnsi="Tahoma" w:cs="Tahoma"/>
          <w:bCs w:val="0"/>
          <w:spacing w:val="-22"/>
          <w:sz w:val="20"/>
          <w:szCs w:val="20"/>
        </w:rPr>
        <w:t xml:space="preserve"> </w:t>
      </w:r>
      <w:r>
        <w:rPr>
          <w:rFonts w:ascii="Tahoma" w:hAnsi="Tahoma" w:cs="Tahoma"/>
          <w:bCs w:val="0"/>
          <w:sz w:val="20"/>
          <w:szCs w:val="20"/>
        </w:rPr>
        <w:t>ustanovení</w:t>
      </w:r>
    </w:p>
    <w:p w:rsidR="00BB0B1B" w:rsidRDefault="000147F1">
      <w:pPr>
        <w:keepNext/>
        <w:tabs>
          <w:tab w:val="left" w:pos="479"/>
        </w:tabs>
        <w:spacing w:after="120"/>
        <w:ind w:left="478" w:right="122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1.</w:t>
      </w:r>
      <w:r>
        <w:rPr>
          <w:rFonts w:ascii="Tahoma" w:hAnsi="Tahoma" w:cs="Tahoma"/>
          <w:spacing w:val="-1"/>
          <w:sz w:val="20"/>
          <w:szCs w:val="20"/>
        </w:rPr>
        <w:tab/>
        <w:t>Práva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povinnosti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smluvních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smlouvě</w:t>
      </w:r>
      <w:r>
        <w:rPr>
          <w:rFonts w:ascii="Tahoma" w:hAnsi="Tahoma" w:cs="Tahoma"/>
          <w:spacing w:val="5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neupravené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5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řídí</w:t>
      </w:r>
      <w:r>
        <w:rPr>
          <w:rFonts w:ascii="Tahoma" w:hAnsi="Tahoma" w:cs="Tahoma"/>
          <w:spacing w:val="5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příslušnými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právními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předpisy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zejména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ustanoveními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zákona 89/2012 Sb., občanský </w:t>
      </w:r>
      <w:r>
        <w:rPr>
          <w:rFonts w:ascii="Tahoma" w:hAnsi="Tahoma" w:cs="Tahoma"/>
          <w:sz w:val="20"/>
          <w:szCs w:val="20"/>
        </w:rPr>
        <w:t>zákoník a zákonem č. 183/2006 Sb., stavebním zákonem.</w:t>
      </w:r>
    </w:p>
    <w:p w:rsidR="00BB0B1B" w:rsidRDefault="000147F1">
      <w:pPr>
        <w:tabs>
          <w:tab w:val="left" w:pos="479"/>
        </w:tabs>
        <w:spacing w:after="120"/>
        <w:ind w:left="478" w:right="118" w:hanging="360"/>
        <w:jc w:val="both"/>
      </w:pPr>
      <w:r>
        <w:rPr>
          <w:rFonts w:ascii="Tahoma" w:hAnsi="Tahoma" w:cs="Tahoma"/>
          <w:spacing w:val="-1"/>
          <w:sz w:val="20"/>
          <w:szCs w:val="20"/>
        </w:rPr>
        <w:t>2.</w:t>
      </w:r>
      <w:r>
        <w:rPr>
          <w:rFonts w:ascii="Tahoma" w:hAnsi="Tahoma" w:cs="Tahoma"/>
          <w:spacing w:val="-1"/>
          <w:sz w:val="20"/>
          <w:szCs w:val="20"/>
        </w:rPr>
        <w:tab/>
        <w:t>Vzhledem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veřejnoprávnímu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charakteru</w:t>
      </w:r>
      <w:r>
        <w:rPr>
          <w:rFonts w:ascii="Tahoma" w:hAnsi="Tahoma" w:cs="Tahoma"/>
          <w:spacing w:val="4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objednatele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zhotovitel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zveřejněním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textu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smlouvy. Smlouva nabývá účinnosti jejím zveřejněním v registru smluv, jež zajišťuje Objednatel.</w:t>
      </w:r>
    </w:p>
    <w:p w:rsidR="00BB0B1B" w:rsidRDefault="000147F1">
      <w:pPr>
        <w:tabs>
          <w:tab w:val="left" w:pos="479"/>
        </w:tabs>
        <w:spacing w:after="120"/>
        <w:ind w:left="478" w:right="116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prohlašuje,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seznámil se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stavem území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dostupnými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podklady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je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si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vědom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toho,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průběhu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zhotovení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díla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nemůže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uplatňovat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nároky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úpravu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smluvních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podmínek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 xml:space="preserve"> důvodů,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které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mohl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zjistit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již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seznámení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takovými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podklady.</w:t>
      </w:r>
    </w:p>
    <w:p w:rsidR="00BB0B1B" w:rsidRDefault="000147F1">
      <w:pPr>
        <w:tabs>
          <w:tab w:val="left" w:pos="479"/>
        </w:tabs>
        <w:spacing w:after="120"/>
        <w:ind w:left="478" w:right="114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4.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prohlašuje,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má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oprávnění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vykonávat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činnosti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související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 předmětem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této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6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povinen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toto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oprávnění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požádání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objednateli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předložit.</w:t>
      </w:r>
    </w:p>
    <w:p w:rsidR="00BB0B1B" w:rsidRDefault="000147F1">
      <w:pPr>
        <w:tabs>
          <w:tab w:val="left" w:pos="479"/>
        </w:tabs>
        <w:spacing w:after="120"/>
        <w:ind w:left="478" w:right="119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5.</w:t>
      </w:r>
      <w:r>
        <w:rPr>
          <w:rFonts w:ascii="Tahoma" w:hAnsi="Tahoma" w:cs="Tahoma"/>
          <w:spacing w:val="-1"/>
          <w:sz w:val="20"/>
          <w:szCs w:val="20"/>
        </w:rPr>
        <w:tab/>
        <w:t>Zhotovitel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prohlašuje,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má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uzavřenou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pojistnou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smlouvu</w:t>
      </w:r>
      <w:r>
        <w:rPr>
          <w:rFonts w:ascii="Tahoma" w:hAnsi="Tahoma" w:cs="Tahoma"/>
          <w:spacing w:val="2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škody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způsobené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při</w:t>
      </w:r>
      <w:r>
        <w:rPr>
          <w:rFonts w:ascii="Tahoma" w:hAnsi="Tahoma" w:cs="Tahoma"/>
          <w:spacing w:val="2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výkonu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své </w:t>
      </w:r>
      <w:r>
        <w:rPr>
          <w:rFonts w:ascii="Tahoma" w:hAnsi="Tahoma" w:cs="Tahoma"/>
          <w:sz w:val="20"/>
          <w:szCs w:val="20"/>
        </w:rPr>
        <w:t>činnosti, s limitem plnění, který nebude nižší než 20 000 000,- Kč.</w:t>
      </w:r>
    </w:p>
    <w:p w:rsidR="00BB0B1B" w:rsidRDefault="000147F1">
      <w:pPr>
        <w:tabs>
          <w:tab w:val="left" w:pos="479"/>
        </w:tabs>
        <w:spacing w:after="120"/>
        <w:ind w:left="478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6.</w:t>
      </w:r>
      <w:r>
        <w:rPr>
          <w:rFonts w:ascii="Tahoma" w:hAnsi="Tahoma" w:cs="Tahoma"/>
          <w:spacing w:val="-1"/>
          <w:sz w:val="20"/>
          <w:szCs w:val="20"/>
        </w:rPr>
        <w:tab/>
        <w:t>Vzniklé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spory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mezi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smluvními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stranami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budou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řešeny</w:t>
      </w:r>
      <w:r>
        <w:rPr>
          <w:rFonts w:ascii="Tahoma" w:hAnsi="Tahoma" w:cs="Tahoma"/>
          <w:spacing w:val="-1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přednostně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dohodou.</w:t>
      </w:r>
    </w:p>
    <w:p w:rsidR="00BB0B1B" w:rsidRDefault="000147F1">
      <w:pPr>
        <w:tabs>
          <w:tab w:val="left" w:pos="479"/>
        </w:tabs>
        <w:spacing w:after="120"/>
        <w:ind w:left="478" w:right="114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7.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Pokud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nastanou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některé</w:t>
      </w:r>
      <w:r>
        <w:rPr>
          <w:rFonts w:ascii="Tahoma" w:hAnsi="Tahoma" w:cs="Tahoma"/>
          <w:spacing w:val="-1"/>
          <w:sz w:val="20"/>
          <w:szCs w:val="20"/>
        </w:rPr>
        <w:t xml:space="preserve"> ze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smluvních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skutečnosti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bránící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řádnému</w:t>
      </w:r>
      <w:r>
        <w:rPr>
          <w:rFonts w:ascii="Tahoma" w:hAnsi="Tahoma" w:cs="Tahoma"/>
          <w:spacing w:val="-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plnění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této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smlouvy,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5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povinna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to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bezodkladně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oznámit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druhé</w:t>
      </w:r>
      <w:r>
        <w:rPr>
          <w:rFonts w:ascii="Tahoma" w:hAnsi="Tahoma" w:cs="Tahoma"/>
          <w:spacing w:val="-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straně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4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vyvolat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jednání.</w:t>
      </w:r>
    </w:p>
    <w:p w:rsidR="00BB0B1B" w:rsidRDefault="000147F1">
      <w:pPr>
        <w:tabs>
          <w:tab w:val="left" w:pos="479"/>
        </w:tabs>
        <w:spacing w:after="120"/>
        <w:ind w:left="478" w:right="119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8.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Tuto</w:t>
      </w:r>
      <w:r>
        <w:rPr>
          <w:rFonts w:ascii="Tahoma" w:hAnsi="Tahoma" w:cs="Tahoma"/>
          <w:spacing w:val="-1"/>
          <w:sz w:val="20"/>
          <w:szCs w:val="20"/>
        </w:rPr>
        <w:t xml:space="preserve"> smlouvu</w:t>
      </w:r>
      <w:r>
        <w:rPr>
          <w:rFonts w:ascii="Tahoma" w:hAnsi="Tahoma" w:cs="Tahoma"/>
          <w:sz w:val="20"/>
          <w:szCs w:val="20"/>
        </w:rPr>
        <w:t xml:space="preserve"> může každá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ze</w:t>
      </w:r>
      <w:r>
        <w:rPr>
          <w:rFonts w:ascii="Tahoma" w:hAnsi="Tahoma" w:cs="Tahoma"/>
          <w:sz w:val="20"/>
          <w:szCs w:val="20"/>
        </w:rPr>
        <w:t xml:space="preserve"> smluvních stran vypovědět, </w:t>
      </w:r>
      <w:r>
        <w:rPr>
          <w:rFonts w:ascii="Tahoma" w:hAnsi="Tahoma" w:cs="Tahoma"/>
          <w:spacing w:val="1"/>
          <w:sz w:val="20"/>
          <w:szCs w:val="20"/>
        </w:rPr>
        <w:t>neplní-li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druhá</w:t>
      </w:r>
      <w:r>
        <w:rPr>
          <w:rFonts w:ascii="Tahoma" w:hAnsi="Tahoma" w:cs="Tahoma"/>
          <w:spacing w:val="-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strana podstatné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povinnosti</w:t>
      </w:r>
      <w:r>
        <w:rPr>
          <w:rFonts w:ascii="Tahoma" w:hAnsi="Tahoma" w:cs="Tahoma"/>
          <w:spacing w:val="4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hrubě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tak</w:t>
      </w:r>
      <w:r>
        <w:rPr>
          <w:rFonts w:ascii="Tahoma" w:hAnsi="Tahoma" w:cs="Tahoma"/>
          <w:spacing w:val="4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poruší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ustanovení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4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smlouvy.</w:t>
      </w:r>
      <w:r>
        <w:rPr>
          <w:rFonts w:ascii="Tahoma" w:hAnsi="Tahoma" w:cs="Tahoma"/>
          <w:spacing w:val="43"/>
          <w:sz w:val="20"/>
          <w:szCs w:val="20"/>
        </w:rPr>
        <w:t xml:space="preserve"> Smlouvu je možné vypovědět vždy jen ke konci konkrétní etapy.</w:t>
      </w:r>
    </w:p>
    <w:p w:rsidR="00BB0B1B" w:rsidRDefault="000147F1">
      <w:pPr>
        <w:tabs>
          <w:tab w:val="left" w:pos="479"/>
        </w:tabs>
        <w:spacing w:after="120"/>
        <w:ind w:left="478" w:right="1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9.</w:t>
      </w:r>
      <w:r>
        <w:rPr>
          <w:rFonts w:ascii="Tahoma" w:hAnsi="Tahoma" w:cs="Tahoma"/>
          <w:spacing w:val="-1"/>
          <w:sz w:val="20"/>
          <w:szCs w:val="20"/>
        </w:rPr>
        <w:tab/>
        <w:t>Zanikne-li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závazek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provést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dílo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důvodu,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něž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odpovídá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objednatel,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pacing w:val="2"/>
          <w:sz w:val="20"/>
          <w:szCs w:val="20"/>
        </w:rPr>
        <w:t>má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zhotovitel</w:t>
      </w:r>
      <w:r>
        <w:rPr>
          <w:rFonts w:ascii="Tahoma" w:hAnsi="Tahoma" w:cs="Tahoma"/>
          <w:spacing w:val="2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právo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pacing w:val="5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náhradu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účelně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vynaložených</w:t>
      </w:r>
      <w:r>
        <w:rPr>
          <w:rFonts w:ascii="Tahoma" w:hAnsi="Tahoma" w:cs="Tahoma"/>
          <w:spacing w:val="-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nákladů.</w:t>
      </w:r>
    </w:p>
    <w:p w:rsidR="00BB0B1B" w:rsidRDefault="000147F1">
      <w:pPr>
        <w:tabs>
          <w:tab w:val="left" w:pos="479"/>
        </w:tabs>
        <w:spacing w:after="120"/>
        <w:ind w:left="478" w:right="115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10.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Tato</w:t>
      </w:r>
      <w:r>
        <w:rPr>
          <w:rFonts w:ascii="Tahoma" w:hAnsi="Tahoma" w:cs="Tahoma"/>
          <w:spacing w:val="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smlouva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</w:t>
      </w:r>
      <w:r>
        <w:rPr>
          <w:rFonts w:ascii="Tahoma" w:hAnsi="Tahoma" w:cs="Tahoma"/>
          <w:spacing w:val="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vyhotovena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ve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čtyřech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stejnopisech</w:t>
      </w:r>
      <w:r>
        <w:rPr>
          <w:rFonts w:ascii="Tahoma" w:hAnsi="Tahoma" w:cs="Tahoma"/>
          <w:spacing w:val="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platností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originálu,</w:t>
      </w:r>
      <w:r>
        <w:rPr>
          <w:rFonts w:ascii="Tahoma" w:hAnsi="Tahoma" w:cs="Tahoma"/>
          <w:spacing w:val="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nichž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každá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ze</w:t>
      </w:r>
      <w:r>
        <w:rPr>
          <w:rFonts w:ascii="Tahoma" w:hAnsi="Tahoma" w:cs="Tahoma"/>
          <w:spacing w:val="5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smluvních</w:t>
      </w:r>
      <w:r>
        <w:rPr>
          <w:rFonts w:ascii="Tahoma" w:hAnsi="Tahoma" w:cs="Tahoma"/>
          <w:spacing w:val="-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obdrží</w:t>
      </w:r>
      <w:r>
        <w:rPr>
          <w:rFonts w:ascii="Tahoma" w:hAnsi="Tahoma" w:cs="Tahoma"/>
          <w:spacing w:val="-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dva.</w:t>
      </w:r>
    </w:p>
    <w:p w:rsidR="00BB0B1B" w:rsidRDefault="000147F1">
      <w:pPr>
        <w:tabs>
          <w:tab w:val="left" w:pos="479"/>
        </w:tabs>
        <w:spacing w:after="120"/>
        <w:ind w:left="478" w:right="118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11.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Nedílnou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součástí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této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 dále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nabídka, kterou zhotovitel podal jako účastník zadávacího řízení na veřejnou zakázku, aniž by k ní musela být přiložena.</w:t>
      </w:r>
    </w:p>
    <w:p w:rsidR="00BB0B1B" w:rsidRDefault="000147F1">
      <w:pPr>
        <w:tabs>
          <w:tab w:val="left" w:pos="479"/>
        </w:tabs>
        <w:spacing w:after="120"/>
        <w:ind w:left="478" w:hanging="360"/>
      </w:pPr>
      <w:r>
        <w:rPr>
          <w:rFonts w:ascii="Tahoma" w:hAnsi="Tahoma" w:cs="Tahoma"/>
          <w:spacing w:val="-1"/>
          <w:sz w:val="20"/>
          <w:szCs w:val="20"/>
        </w:rPr>
        <w:t>12.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Tato</w:t>
      </w:r>
      <w:r>
        <w:rPr>
          <w:rFonts w:ascii="Tahoma" w:hAnsi="Tahoma" w:cs="Tahoma"/>
          <w:spacing w:val="-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smlouva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nabývá</w:t>
      </w:r>
      <w:r>
        <w:rPr>
          <w:rFonts w:ascii="Tahoma" w:hAnsi="Tahoma" w:cs="Tahoma"/>
          <w:spacing w:val="-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platnosti</w:t>
      </w:r>
      <w:r>
        <w:rPr>
          <w:rFonts w:ascii="Tahoma" w:hAnsi="Tahoma" w:cs="Tahoma"/>
          <w:spacing w:val="-9"/>
          <w:sz w:val="20"/>
          <w:szCs w:val="20"/>
        </w:rPr>
        <w:t xml:space="preserve"> podpisem obou smluvních stran</w:t>
      </w:r>
      <w:r>
        <w:rPr>
          <w:rFonts w:ascii="Tahoma" w:hAnsi="Tahoma" w:cs="Tahoma"/>
          <w:spacing w:val="-1"/>
          <w:sz w:val="20"/>
          <w:szCs w:val="20"/>
        </w:rPr>
        <w:t>.</w:t>
      </w:r>
    </w:p>
    <w:p w:rsidR="00BB0B1B" w:rsidRDefault="000147F1">
      <w:pPr>
        <w:tabs>
          <w:tab w:val="left" w:pos="479"/>
        </w:tabs>
        <w:spacing w:after="120"/>
        <w:ind w:left="478" w:right="116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13.</w:t>
      </w:r>
      <w:r>
        <w:rPr>
          <w:rFonts w:ascii="Tahoma" w:hAnsi="Tahoma" w:cs="Tahoma"/>
          <w:spacing w:val="-1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Smluvní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strany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této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smlouvy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prohlašují,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že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pacing w:val="1"/>
          <w:sz w:val="20"/>
          <w:szCs w:val="20"/>
        </w:rPr>
        <w:t>mají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plnou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způsobilost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6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právním</w:t>
      </w:r>
      <w:r>
        <w:rPr>
          <w:rFonts w:ascii="Tahoma" w:hAnsi="Tahoma" w:cs="Tahoma"/>
          <w:spacing w:val="2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úkonům,</w:t>
      </w:r>
      <w:r>
        <w:rPr>
          <w:rFonts w:ascii="Tahoma" w:hAnsi="Tahoma" w:cs="Tahoma"/>
          <w:spacing w:val="21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že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si</w:t>
      </w:r>
      <w:r>
        <w:rPr>
          <w:rFonts w:ascii="Tahoma" w:hAnsi="Tahoma" w:cs="Tahoma"/>
          <w:spacing w:val="1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tuto</w:t>
      </w:r>
      <w:r>
        <w:rPr>
          <w:rFonts w:ascii="Tahoma" w:hAnsi="Tahoma" w:cs="Tahoma"/>
          <w:spacing w:val="6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smlouvu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včetně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její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přílohy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před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jejím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podpisem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řádně</w:t>
      </w:r>
      <w:r>
        <w:rPr>
          <w:rFonts w:ascii="Tahoma" w:hAnsi="Tahoma" w:cs="Tahoma"/>
          <w:spacing w:val="1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přečetly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jsou</w:t>
      </w:r>
      <w:r>
        <w:rPr>
          <w:rFonts w:ascii="Tahoma" w:hAnsi="Tahoma" w:cs="Tahoma"/>
          <w:spacing w:val="1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srozuměny</w:t>
      </w:r>
      <w:r>
        <w:rPr>
          <w:rFonts w:ascii="Tahoma" w:hAnsi="Tahoma" w:cs="Tahoma"/>
          <w:spacing w:val="15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pacing w:val="-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jejím</w:t>
      </w:r>
      <w:r>
        <w:rPr>
          <w:rFonts w:ascii="Tahoma" w:hAnsi="Tahoma" w:cs="Tahoma"/>
          <w:spacing w:val="76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obsahem,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že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uzavírají</w:t>
      </w:r>
      <w:r>
        <w:rPr>
          <w:rFonts w:ascii="Tahoma" w:hAnsi="Tahoma" w:cs="Tahoma"/>
          <w:spacing w:val="37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tuto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smlouvu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svobodně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vážně,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nikoliv</w:t>
      </w:r>
      <w:r>
        <w:rPr>
          <w:rFonts w:ascii="Tahoma" w:hAnsi="Tahoma" w:cs="Tahoma"/>
          <w:spacing w:val="3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 tísni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4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za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nápadně</w:t>
      </w:r>
      <w:r>
        <w:rPr>
          <w:rFonts w:ascii="Tahoma" w:hAnsi="Tahoma" w:cs="Tahoma"/>
          <w:spacing w:val="41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nevýhodných</w:t>
      </w:r>
      <w:r>
        <w:rPr>
          <w:rFonts w:ascii="Tahoma" w:hAnsi="Tahoma" w:cs="Tahoma"/>
          <w:spacing w:val="-2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podmínek.</w:t>
      </w:r>
    </w:p>
    <w:p w:rsidR="00BB0B1B" w:rsidRDefault="00BB0B1B">
      <w:pPr>
        <w:rPr>
          <w:rFonts w:ascii="Tahoma" w:hAnsi="Tahoma" w:cs="Tahoma"/>
          <w:sz w:val="20"/>
          <w:szCs w:val="20"/>
        </w:rPr>
      </w:pPr>
    </w:p>
    <w:p w:rsidR="00BB0B1B" w:rsidRDefault="000147F1">
      <w:pPr>
        <w:pStyle w:val="Nadpis1"/>
        <w:spacing w:before="129" w:after="200" w:line="276" w:lineRule="auto"/>
        <w:ind w:left="11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ab/>
        <w:t>Doložka:</w:t>
      </w:r>
    </w:p>
    <w:p w:rsidR="00BB0B1B" w:rsidRDefault="000147F1">
      <w:pPr>
        <w:spacing w:before="123"/>
        <w:ind w:left="118" w:right="127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pacing w:val="-1"/>
          <w:sz w:val="20"/>
          <w:szCs w:val="20"/>
        </w:rPr>
        <w:t>Tato smlouva byla uzavřena na základě usnesení Rady města Teplice č. …… ze dne …….</w:t>
      </w:r>
      <w:r>
        <w:rPr>
          <w:rFonts w:ascii="Tahoma" w:hAnsi="Tahoma" w:cs="Tahoma"/>
          <w:spacing w:val="60"/>
          <w:sz w:val="20"/>
          <w:szCs w:val="20"/>
        </w:rPr>
        <w:t xml:space="preserve"> </w:t>
      </w:r>
    </w:p>
    <w:tbl>
      <w:tblPr>
        <w:tblW w:w="945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6"/>
        <w:gridCol w:w="4724"/>
      </w:tblGrid>
      <w:tr w:rsidR="00BB0B1B">
        <w:tc>
          <w:tcPr>
            <w:tcW w:w="4725" w:type="dxa"/>
            <w:shd w:val="clear" w:color="auto" w:fill="auto"/>
          </w:tcPr>
          <w:p w:rsidR="00BB0B1B" w:rsidRDefault="000147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</w:t>
            </w:r>
            <w:r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objednatele:</w:t>
            </w:r>
          </w:p>
          <w:p w:rsidR="00BB0B1B" w:rsidRDefault="00BB0B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</w:t>
            </w:r>
            <w:r>
              <w:rPr>
                <w:rFonts w:ascii="Tahoma" w:hAnsi="Tahoma" w:cs="Tahom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zhotovitele:</w:t>
            </w:r>
          </w:p>
        </w:tc>
      </w:tr>
      <w:tr w:rsidR="00BB0B1B">
        <w:tc>
          <w:tcPr>
            <w:tcW w:w="4725" w:type="dxa"/>
            <w:shd w:val="clear" w:color="auto" w:fill="auto"/>
          </w:tcPr>
          <w:p w:rsidR="00BB0B1B" w:rsidRDefault="000147F1">
            <w:pPr>
              <w:rPr>
                <w:rFonts w:ascii="Tahoma" w:hAnsi="Tahoma" w:cs="Tahoma"/>
                <w:spacing w:val="-1"/>
                <w:sz w:val="20"/>
                <w:szCs w:val="20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</w:rPr>
              <w:t>V Teplicích dne ___</w:t>
            </w:r>
          </w:p>
          <w:p w:rsidR="00BB0B1B" w:rsidRDefault="00BB0B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highlight w:val="yellow"/>
              </w:rPr>
              <w:t>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dne </w:t>
            </w:r>
            <w:r>
              <w:rPr>
                <w:rFonts w:ascii="Tahoma" w:hAnsi="Tahoma" w:cs="Tahoma"/>
                <w:sz w:val="20"/>
                <w:szCs w:val="20"/>
                <w:highlight w:val="yellow"/>
              </w:rPr>
              <w:t>___</w:t>
            </w:r>
          </w:p>
        </w:tc>
      </w:tr>
      <w:tr w:rsidR="00BB0B1B">
        <w:tc>
          <w:tcPr>
            <w:tcW w:w="4725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</w:tc>
      </w:tr>
      <w:tr w:rsidR="00BB0B1B">
        <w:tc>
          <w:tcPr>
            <w:tcW w:w="4725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Statutární město Teplice</w:t>
            </w: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  <w:t>___</w:t>
            </w:r>
          </w:p>
        </w:tc>
      </w:tr>
      <w:tr w:rsidR="00BB0B1B">
        <w:tc>
          <w:tcPr>
            <w:tcW w:w="4725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PhDr. Radka Růžičková Ph.D. </w:t>
            </w:r>
          </w:p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vedoucí odboru kultury a sportu Magistrátu města Teplice</w:t>
            </w: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  <w:highlight w:val="yellow"/>
              </w:rPr>
              <w:t>___</w:t>
            </w:r>
          </w:p>
        </w:tc>
      </w:tr>
      <w:tr w:rsidR="00BB0B1B">
        <w:tc>
          <w:tcPr>
            <w:tcW w:w="4725" w:type="dxa"/>
            <w:shd w:val="clear" w:color="auto" w:fill="auto"/>
          </w:tcPr>
          <w:p w:rsidR="00BB0B1B" w:rsidRDefault="00BB0B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4" w:type="dxa"/>
            <w:shd w:val="clear" w:color="auto" w:fill="auto"/>
          </w:tcPr>
          <w:p w:rsidR="00BB0B1B" w:rsidRDefault="000147F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  <w:highlight w:val="yellow"/>
              </w:rPr>
              <w:t>___</w:t>
            </w:r>
          </w:p>
        </w:tc>
      </w:tr>
    </w:tbl>
    <w:p w:rsidR="00BB0B1B" w:rsidRDefault="00BB0B1B"/>
    <w:p w:rsidR="00BB0B1B" w:rsidRDefault="00BB0B1B"/>
    <w:sectPr w:rsidR="00BB0B1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147F1">
      <w:pPr>
        <w:spacing w:after="0" w:line="240" w:lineRule="auto"/>
      </w:pPr>
      <w:r>
        <w:separator/>
      </w:r>
    </w:p>
  </w:endnote>
  <w:endnote w:type="continuationSeparator" w:id="0">
    <w:p w:rsidR="00000000" w:rsidRDefault="000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49927"/>
      <w:docPartObj>
        <w:docPartGallery w:val="Page Numbers (Bottom of Page)"/>
        <w:docPartUnique/>
      </w:docPartObj>
    </w:sdtPr>
    <w:sdtEndPr/>
    <w:sdtContent>
      <w:p w:rsidR="00BB0B1B" w:rsidRDefault="000147F1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B0B1B" w:rsidRDefault="00BB0B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147F1">
      <w:pPr>
        <w:spacing w:after="0" w:line="240" w:lineRule="auto"/>
      </w:pPr>
      <w:r>
        <w:separator/>
      </w:r>
    </w:p>
  </w:footnote>
  <w:footnote w:type="continuationSeparator" w:id="0">
    <w:p w:rsidR="00000000" w:rsidRDefault="000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A2539"/>
    <w:multiLevelType w:val="multilevel"/>
    <w:tmpl w:val="87680E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dpis3"/>
      <w:lvlText w:val="%3"/>
      <w:lvlJc w:val="left"/>
      <w:pPr>
        <w:tabs>
          <w:tab w:val="num" w:pos="1430"/>
        </w:tabs>
        <w:ind w:left="0" w:firstLine="0"/>
      </w:pPr>
      <w:rPr>
        <w:rFonts w:cs="Garamond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1B"/>
    <w:rsid w:val="000147F1"/>
    <w:rsid w:val="00BB0B1B"/>
    <w:rsid w:val="00B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98E08-14D0-4C41-A56E-89CF922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2344"/>
    <w:pPr>
      <w:suppressAutoHyphens/>
      <w:spacing w:after="200" w:line="276" w:lineRule="auto"/>
    </w:pPr>
    <w:rPr>
      <w:rFonts w:cs="Calibri"/>
      <w:sz w:val="22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FE2344"/>
    <w:pPr>
      <w:keepNext/>
      <w:tabs>
        <w:tab w:val="left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23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FE2344"/>
    <w:pPr>
      <w:widowControl w:val="0"/>
      <w:numPr>
        <w:ilvl w:val="2"/>
        <w:numId w:val="1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23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rsid w:val="00FE234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FE234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FE2344"/>
    <w:rPr>
      <w:rFonts w:ascii="Calibri" w:eastAsia="Times New Roman" w:hAnsi="Calibri" w:cs="NimbusSanNovTEE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FE234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E2344"/>
    <w:rPr>
      <w:rFonts w:ascii="Tahoma" w:eastAsia="Calibri" w:hAnsi="Tahoma" w:cs="Tahoma"/>
      <w:sz w:val="16"/>
      <w:szCs w:val="16"/>
      <w:lang w:eastAsia="ar-SA"/>
    </w:rPr>
  </w:style>
  <w:style w:type="character" w:customStyle="1" w:styleId="NzevChar">
    <w:name w:val="Název Char"/>
    <w:basedOn w:val="Standardnpsmoodstavce"/>
    <w:link w:val="Nzev"/>
    <w:qFormat/>
    <w:rsid w:val="00FE2344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qFormat/>
    <w:rsid w:val="00FE234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FE2344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qFormat/>
    <w:locked/>
    <w:rsid w:val="00FE2344"/>
    <w:rPr>
      <w:rFonts w:ascii="Garamond" w:hAnsi="Garamond" w:cs="Garamond"/>
    </w:rPr>
  </w:style>
  <w:style w:type="character" w:customStyle="1" w:styleId="Internetovodkaz">
    <w:name w:val="Internetový odkaz"/>
    <w:basedOn w:val="Standardnpsmoodstavce"/>
    <w:uiPriority w:val="99"/>
    <w:rsid w:val="00FE2344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FE2344"/>
    <w:rPr>
      <w:rFonts w:ascii="Calibri" w:eastAsia="Calibri" w:hAnsi="Calibri" w:cs="Times New Roman"/>
      <w:lang w:eastAsia="ar-SA"/>
    </w:rPr>
  </w:style>
  <w:style w:type="character" w:customStyle="1" w:styleId="StylodstavecslovanChar">
    <w:name w:val="Styl odstavec číslovaný Char"/>
    <w:link w:val="Stylodstavecslovan"/>
    <w:qFormat/>
    <w:locked/>
    <w:rsid w:val="00FE2344"/>
    <w:rPr>
      <w:rFonts w:ascii="Calibri" w:eastAsia="Times New Roman" w:hAnsi="Calibri" w:cs="Calibri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FE2344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FE23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FE2344"/>
    <w:rPr>
      <w:rFonts w:ascii="Calibri" w:eastAsia="Calibri" w:hAnsi="Calibri" w:cs="Calibri"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FE2344"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E234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FE2344"/>
    <w:rPr>
      <w:rFonts w:ascii="Calibri" w:eastAsia="Calibri" w:hAnsi="Calibri" w:cs="Calibri"/>
      <w:lang w:eastAsia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FE2344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E23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FE23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FE234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qFormat/>
    <w:rsid w:val="00FE2344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E2344"/>
    <w:pPr>
      <w:ind w:left="720"/>
    </w:pPr>
    <w:rPr>
      <w:rFonts w:cs="Times New Roman"/>
    </w:rPr>
  </w:style>
  <w:style w:type="paragraph" w:customStyle="1" w:styleId="StylGaramond12bPROST">
    <w:name w:val="Styl Garamond 12 b. PROSTÝ"/>
    <w:basedOn w:val="Normln"/>
    <w:uiPriority w:val="99"/>
    <w:qFormat/>
    <w:rsid w:val="00FE2344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paragraph" w:customStyle="1" w:styleId="Stylodstavecslovan">
    <w:name w:val="Styl odstavec číslovaný"/>
    <w:basedOn w:val="Nadpis2"/>
    <w:link w:val="StylodstavecslovanChar"/>
    <w:qFormat/>
    <w:rsid w:val="00FE2344"/>
    <w:pPr>
      <w:keepNext w:val="0"/>
      <w:keepLines w:val="0"/>
      <w:tabs>
        <w:tab w:val="left" w:pos="709"/>
      </w:tabs>
      <w:suppressAutoHyphens w:val="0"/>
      <w:spacing w:beforeAutospacing="1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qFormat/>
    <w:rsid w:val="00FE2344"/>
    <w:pPr>
      <w:widowControl w:val="0"/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sz w:val="22"/>
      <w:szCs w:val="22"/>
      <w:lang w:eastAsia="cs-CZ"/>
    </w:rPr>
  </w:style>
  <w:style w:type="paragraph" w:customStyle="1" w:styleId="BodySingle">
    <w:name w:val="Body Single"/>
    <w:basedOn w:val="Zkladntext"/>
    <w:qFormat/>
    <w:rsid w:val="00FE2344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paragraph" w:customStyle="1" w:styleId="Styl1">
    <w:name w:val="Styl1"/>
    <w:basedOn w:val="Normln"/>
    <w:qFormat/>
    <w:rsid w:val="00FE2344"/>
    <w:pPr>
      <w:spacing w:after="0" w:line="240" w:lineRule="auto"/>
    </w:pPr>
    <w:rPr>
      <w:rFonts w:ascii="Arial" w:eastAsia="Times New Roman" w:hAnsi="Arial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E2344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E2344"/>
    <w:rPr>
      <w:b/>
      <w:bCs/>
    </w:rPr>
  </w:style>
  <w:style w:type="paragraph" w:customStyle="1" w:styleId="Default">
    <w:name w:val="Default"/>
    <w:qFormat/>
    <w:rsid w:val="00FE2344"/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qFormat/>
    <w:rsid w:val="00FE2344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E234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E2344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3792</Words>
  <Characters>22376</Characters>
  <Application>Microsoft Office Word</Application>
  <DocSecurity>4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dc:description/>
  <cp:lastModifiedBy>Tomáš Lacina</cp:lastModifiedBy>
  <cp:revision>2</cp:revision>
  <cp:lastPrinted>2020-08-05T09:22:00Z</cp:lastPrinted>
  <dcterms:created xsi:type="dcterms:W3CDTF">2020-10-13T12:44:00Z</dcterms:created>
  <dcterms:modified xsi:type="dcterms:W3CDTF">2020-10-13T12:44:00Z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